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diagrams/drawing1.xml" ContentType="application/vnd.ms-office.drawingml.diagramDrawing+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616983967"/>
        <w:docPartObj>
          <w:docPartGallery w:val="Cover Pages"/>
          <w:docPartUnique/>
        </w:docPartObj>
      </w:sdtPr>
      <w:sdtEndPr>
        <w:rPr>
          <w:b/>
          <w:bCs/>
        </w:rPr>
      </w:sdtEndPr>
      <w:sdtContent>
        <w:p w:rsidR="00D020B6" w:rsidRDefault="005B5549">
          <w:r>
            <w:rPr>
              <w:noProof/>
              <w:lang w:eastAsia="el-GR"/>
            </w:rPr>
            <w:pict>
              <v:rect id="Ορθογώνιο 21" o:spid="_x0000_s1026" style="position:absolute;left:0;text-align:left;margin-left:0;margin-top:0;width:534.75pt;height:92.6pt;z-index:251662336;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" o:allowincell="f" fillcolor="#4f81bd [3204]" strokecolor="white [3212]" strokeweight="1pt">
                <v:shadow color="#d8d8d8 [2732]" offset="3pt,3pt"/>
                <v:textbox style="mso-fit-shape-to-text:t" inset="14.4pt,,14.4pt">
                  <w:txbxContent>
                    <w:sdt>
                      <w:sdtPr>
                        <w:rPr>
                          <w:rFonts w:asciiTheme="majorHAnsi" w:eastAsiaTheme="majorEastAsia" w:hAnsiTheme="majorHAnsi" w:cstheme="majorBidi"/>
                          <w:color w:val="FFFFFF" w:themeColor="background1"/>
                          <w:sz w:val="72"/>
                          <w:szCs w:val="72"/>
                        </w:rPr>
                        <w:alias w:val="Τίτλος"/>
                        <w:id w:val="103676091"/>
                        <w:dataBinding w:prefixMappings="xmlns:ns0='http://schemas.openxmlformats.org/package/2006/metadata/core-properties' xmlns:ns1='http://purl.org/dc/elements/1.1/'" w:xpath="/ns0:coreProperties[1]/ns1:title[1]" w:storeItemID="{6C3C8BC8-F283-45AE-878A-BAB7291924A1}"/>
                        <w:text/>
                      </w:sdtPr>
                      <w:sdtContent>
                        <w:p w:rsidR="00D020B6" w:rsidRDefault="00D020B6" w:rsidP="00D020B6">
                          <w:pPr>
                            <w:pStyle w:val="a7"/>
                            <w:jc w:val="center"/>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Πληροφορική</w:t>
                          </w:r>
                        </w:p>
                      </w:sdtContent>
                    </w:sdt>
                  </w:txbxContent>
                </v:textbox>
                <w10:wrap anchorx="page" anchory="page"/>
              </v:rect>
            </w:pict>
          </w:r>
          <w:r>
            <w:rPr>
              <w:noProof/>
              <w:lang w:eastAsia="el-GR"/>
            </w:rPr>
            <w:pict>
              <v:group id="Ομάδα 15" o:spid="_x0000_s1027" style="position:absolute;left:0;text-align:left;margin-left:385.1pt;margin-top:0;width:238.15pt;height:841.95pt;z-index:251660288;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" o:allowincell="f">
                <v:group id="Group 12"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rect id="Rectangle 13"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1bqb0A&#10;AADbAAAADwAAAGRycy9kb3ducmV2LnhtbERPSwrCMBDdC94hjOBOU11UrUYRURDBhT9wOTRjW2wm&#10;pYlab28Ewd083ndmi8aU4km1KywrGPQjEMSp1QVnCs6nTW8MwnlkjaVlUvAmB4t5uzXDRNsXH+h5&#10;9JkIIewSVJB7XyVSujQng65vK+LA3Wxt0AdYZ1LX+ArhppTDKIqlwYJDQ44VrXJK78eHUTCJd5GR&#10;1TLeXK4l7gfu7of7tVLdTrOcgvDU+L/4597qMH8E31/CAXL+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X1bqb0AAADbAAAADwAAAAAAAAAAAAAAAACYAgAAZHJzL2Rvd25yZXYu&#10;eG1sUEsFBgAAAAAEAAQA9QAAAIIDAAAAAA==&#10;" fillcolor="#9bbb59 [3206]" stroked="f" strokecolor="#d8d8d8 [2732]"/>
                  <v:rect id="Rectangle 14"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3qcMA&#10;AADbAAAADwAAAGRycy9kb3ducmV2LnhtbESPT2/CMAzF75P4DpGRdhspm7SNQkAIDbGdNv7drcY0&#10;FY1TNaEt334+TNrN1nt+7+fFavC16qiNVWAD00kGirgItuLSwOm4fXoHFROyxTowGbhThNVy9LDA&#10;3Iae99QdUqkkhGOOBlxKTa51LBx5jJPQEIt2Ca3HJGtbattiL+G+1s9Z9qo9ViwNDhvaOCquh5s3&#10;8JW9nHcf+MP123dnZ/3ZrdHujXkcD+s5qERD+jf/XX9awRdY+UUG0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3qcMAAADbAAAADwAAAAAAAAAAAAAAAACYAgAAZHJzL2Rv&#10;d25yZXYueG1sUEsFBgAAAAAEAAQA9QAAAIgDAAAAAA==&#10;" fillcolor="#9bbb59 [3206]" stroked="f" strokecolor="white [3212]" strokeweight="1pt">
                    <v:fill r:id="rId8" o:title="" opacity="52428f" o:opacity2="52428f" type="pattern"/>
                    <v:shadow color="#d8d8d8 [2732]" offset="3pt,3pt"/>
                  </v:rect>
                </v:group>
                <v:rect id="Rectangle 15"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K5W8QA&#10;AADbAAAADwAAAGRycy9kb3ducmV2LnhtbESPQWvCQBCF74X+h2UEL0U39iA2ZiNasAhKaW3wPGTH&#10;bNrsbMiuJv57t1DobYb33jdvstVgG3GlzteOFcymCQji0umaKwXF13ayAOEDssbGMSm4kYdV/viQ&#10;Yapdz590PYZKRAj7FBWYENpUSl8asuinriWO2tl1FkNcu0rqDvsIt418TpK5tFhzvGCwpVdD5c/x&#10;YiPFFj3uzfD9sdnQYfH+RqdCPik1Hg3rJYhAQ/g3/6V3OtZ/gd9f4gAy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yuVvEAAAA2wAAAA8AAAAAAAAAAAAAAAAAmAIAAGRycy9k&#10;b3ducmV2LnhtbFBLBQYAAAAABAAEAPUAAACJAwAAAAA=&#10;" filled="f" fillcolor="white [3212]" stroked="f" strokecolor="white [3212]" strokeweight="1pt">
                  <v:fill opacity="52428f"/>
                  <v:textbox inset="28.8pt,14.4pt,14.4pt,14.4pt">
                    <w:txbxContent>
                      <w:sdt>
                        <w:sdtPr>
                          <w:rPr>
                            <w:rFonts w:asciiTheme="majorHAnsi" w:eastAsiaTheme="majorEastAsia" w:hAnsiTheme="majorHAnsi" w:cstheme="majorBidi"/>
                            <w:b/>
                            <w:bCs/>
                            <w:color w:val="FFFFFF" w:themeColor="background1"/>
                            <w:sz w:val="96"/>
                            <w:szCs w:val="96"/>
                          </w:rPr>
                          <w:alias w:val="Έτος"/>
                          <w:id w:val="103676087"/>
                          <w:dataBinding w:prefixMappings="xmlns:ns0='http://schemas.microsoft.com/office/2006/coverPageProps'" w:xpath="/ns0:CoverPageProperties[1]/ns0:PublishDate[1]" w:storeItemID="{55AF091B-3C7A-41E3-B477-F2FDAA23CFDA}"/>
                          <w:date w:fullDate="2018-03-21T00:00:00Z">
                            <w:dateFormat w:val="yyyy"/>
                            <w:lid w:val="el-GR"/>
                            <w:storeMappedDataAs w:val="dateTime"/>
                            <w:calendar w:val="gregorian"/>
                          </w:date>
                        </w:sdtPr>
                        <w:sdtContent>
                          <w:p w:rsidR="00D020B6" w:rsidRDefault="00D020B6">
                            <w:pPr>
                              <w:pStyle w:val="a7"/>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2018</w:t>
                            </w:r>
                          </w:p>
                        </w:sdtContent>
                      </w:sdt>
                    </w:txbxContent>
                  </v:textbox>
                </v:rect>
                <v:rect id="Rectangle 16"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Tae8QA&#10;AADbAAAADwAAAGRycy9kb3ducmV2LnhtbESPTWvCQBCG70L/wzKFXkQ39VAkukoVLIWW4kfwPGTH&#10;bGx2NmS3Jv33nUPB4/DO+8w8y/XgG3WjLtaBDTxPM1DEZbA1VwaK024yBxUTssUmMBn4pQjr1cNo&#10;ibkNPR/odkyVEgjHHA24lNpc61g68hinoSWW7BI6j0nGrtK2w17gvtGzLHvRHmuWCw5b2joqv48/&#10;Xii+6PHDDdf9ZkOf8683Ohd6bMzT4/C6AJVoSPfl//a7NTCT78VFPE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k2nvEAAAA2wAAAA8AAAAAAAAAAAAAAAAAmAIAAGRycy9k&#10;b3ducmV2LnhtbFBLBQYAAAAABAAEAPUAAACJAwAAAAA=&#10;" filled="f" fillcolor="white [3212]" stroked="f" strokecolor="white [3212]" strokeweight="1pt">
                  <v:fill opacity="52428f"/>
                  <v:textbox inset="28.8pt,14.4pt,14.4pt,14.4pt">
                    <w:txbxContent>
                      <w:p w:rsidR="00D020B6" w:rsidRDefault="00D020B6">
                        <w:pPr>
                          <w:pStyle w:val="a7"/>
                          <w:spacing w:line="360" w:lineRule="auto"/>
                          <w:rPr>
                            <w:color w:val="FFFFFF" w:themeColor="background1"/>
                          </w:rPr>
                        </w:pPr>
                      </w:p>
                      <w:sdt>
                        <w:sdtPr>
                          <w:rPr>
                            <w:color w:val="FFFFFF" w:themeColor="background1"/>
                          </w:rPr>
                          <w:alias w:val="Εταιρεία"/>
                          <w:id w:val="103676099"/>
                          <w:showingPlcHdr/>
                          <w:dataBinding w:prefixMappings="xmlns:ns0='http://schemas.openxmlformats.org/officeDocument/2006/extended-properties'" w:xpath="/ns0:Properties[1]/ns0:Company[1]" w:storeItemID="{6668398D-A668-4E3E-A5EB-62B293D839F1}"/>
                          <w:text/>
                        </w:sdtPr>
                        <w:sdtContent>
                          <w:p w:rsidR="00D020B6" w:rsidRDefault="00034D2F">
                            <w:pPr>
                              <w:pStyle w:val="a7"/>
                              <w:spacing w:line="360" w:lineRule="auto"/>
                              <w:rPr>
                                <w:color w:val="FFFFFF" w:themeColor="background1"/>
                              </w:rPr>
                            </w:pPr>
                            <w:r>
                              <w:rPr>
                                <w:color w:val="FFFFFF" w:themeColor="background1"/>
                              </w:rPr>
                              <w:t xml:space="preserve">     </w:t>
                            </w:r>
                          </w:p>
                        </w:sdtContent>
                      </w:sdt>
                      <w:sdt>
                        <w:sdtPr>
                          <w:rPr>
                            <w:color w:val="FFFFFF" w:themeColor="background1"/>
                          </w:rPr>
                          <w:alias w:val="Ημερομηνία"/>
                          <w:id w:val="103676103"/>
                          <w:dataBinding w:prefixMappings="xmlns:ns0='http://schemas.microsoft.com/office/2006/coverPageProps'" w:xpath="/ns0:CoverPageProperties[1]/ns0:PublishDate[1]" w:storeItemID="{55AF091B-3C7A-41E3-B477-F2FDAA23CFDA}"/>
                          <w:date w:fullDate="2018-03-21T00:00:00Z">
                            <w:dateFormat w:val="d/M/yyyy"/>
                            <w:lid w:val="el-GR"/>
                            <w:storeMappedDataAs w:val="dateTime"/>
                            <w:calendar w:val="gregorian"/>
                          </w:date>
                        </w:sdtPr>
                        <w:sdtContent>
                          <w:p w:rsidR="00D020B6" w:rsidRDefault="00D020B6">
                            <w:pPr>
                              <w:pStyle w:val="a7"/>
                              <w:spacing w:line="360" w:lineRule="auto"/>
                              <w:rPr>
                                <w:color w:val="FFFFFF" w:themeColor="background1"/>
                              </w:rPr>
                            </w:pPr>
                            <w:r>
                              <w:rPr>
                                <w:color w:val="FFFFFF" w:themeColor="background1"/>
                              </w:rPr>
                              <w:t>21/3/2018</w:t>
                            </w:r>
                          </w:p>
                        </w:sdtContent>
                      </w:sdt>
                      <w:p w:rsidR="00D020B6" w:rsidRDefault="00D020B6">
                        <w:pPr>
                          <w:pStyle w:val="a7"/>
                          <w:spacing w:line="360" w:lineRule="auto"/>
                          <w:rPr>
                            <w:color w:val="FFFFFF" w:themeColor="background1"/>
                          </w:rPr>
                        </w:pPr>
                        <w:r>
                          <w:rPr>
                            <w:color w:val="FFFFFF" w:themeColor="background1"/>
                          </w:rPr>
                          <w:t>Καζάκη Στυλιανή</w:t>
                        </w:r>
                      </w:p>
                    </w:txbxContent>
                  </v:textbox>
                </v:rect>
                <w10:wrap anchorx="page" anchory="page"/>
              </v:group>
            </w:pict>
          </w:r>
        </w:p>
        <w:p w:rsidR="00D020B6" w:rsidRDefault="00D020B6">
          <w:pPr>
            <w:spacing w:after="200" w:line="276" w:lineRule="auto"/>
            <w:ind w:firstLine="0"/>
          </w:pPr>
          <w:r>
            <w:rPr>
              <w:noProof/>
              <w:lang w:eastAsia="el-GR"/>
            </w:rPr>
            <w:drawing>
              <wp:anchor distT="0" distB="0" distL="114300" distR="114300" simplePos="0" relativeHeight="251661312" behindDoc="0" locked="0" layoutInCell="0" allowOverlap="1">
                <wp:simplePos x="0" y="0"/>
                <wp:positionH relativeFrom="page">
                  <wp:align>right</wp:align>
                </wp:positionH>
                <wp:positionV relativeFrom="page">
                  <wp:align>center</wp:align>
                </wp:positionV>
                <wp:extent cx="5577840" cy="3706967"/>
                <wp:effectExtent l="19050" t="9525" r="22860" b="7783"/>
                <wp:wrapNone/>
                <wp:docPr id="14" name="Picture 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9"/>
                        <a:stretch>
                          <a:fillRect/>
                        </a:stretch>
                      </pic:blipFill>
                      <pic:spPr>
                        <a:xfrm>
                          <a:off x="0" y="0"/>
                          <a:ext cx="5577840" cy="3706967"/>
                        </a:xfrm>
                        <a:prstGeom prst="rect">
                          <a:avLst/>
                        </a:prstGeom>
                        <a:ln w="12700">
                          <a:solidFill>
                            <a:schemeClr val="bg1"/>
                          </a:solidFill>
                        </a:ln>
                      </pic:spPr>
                    </pic:pic>
                  </a:graphicData>
                </a:graphic>
              </wp:anchor>
            </w:drawing>
          </w:r>
          <w:r>
            <w:rPr>
              <w:b/>
              <w:bCs/>
            </w:rPr>
            <w:br w:type="page"/>
          </w:r>
        </w:p>
      </w:sdtContent>
    </w:sdt>
    <w:sdt>
      <w:sdtPr>
        <w:rPr>
          <w:rFonts w:ascii="Times New Roman" w:eastAsiaTheme="minorHAnsi" w:hAnsi="Times New Roman" w:cstheme="minorBidi"/>
          <w:b w:val="0"/>
          <w:bCs w:val="0"/>
          <w:color w:val="auto"/>
          <w:sz w:val="22"/>
          <w:szCs w:val="22"/>
        </w:rPr>
        <w:id w:val="-1808387397"/>
        <w:docPartObj>
          <w:docPartGallery w:val="Table of Contents"/>
          <w:docPartUnique/>
        </w:docPartObj>
      </w:sdtPr>
      <w:sdtContent>
        <w:p w:rsidR="00B62BA0" w:rsidRDefault="00B62BA0">
          <w:pPr>
            <w:pStyle w:val="a8"/>
          </w:pPr>
          <w:r>
            <w:t>Περιεχόμενα</w:t>
          </w:r>
          <w:bookmarkStart w:id="0" w:name="_GoBack"/>
          <w:bookmarkEnd w:id="0"/>
        </w:p>
        <w:p w:rsidR="00B62BA0" w:rsidRDefault="005B5549">
          <w:pPr>
            <w:pStyle w:val="10"/>
            <w:tabs>
              <w:tab w:val="right" w:leader="dot" w:pos="9060"/>
            </w:tabs>
            <w:rPr>
              <w:noProof/>
            </w:rPr>
          </w:pPr>
          <w:r>
            <w:fldChar w:fldCharType="begin"/>
          </w:r>
          <w:r w:rsidR="00B62BA0">
            <w:instrText xml:space="preserve"> TOC \o "1-3" \h \z \u </w:instrText>
          </w:r>
          <w:r>
            <w:fldChar w:fldCharType="separate"/>
          </w:r>
          <w:hyperlink w:anchor="_Toc509410330" w:history="1">
            <w:r w:rsidR="00B62BA0" w:rsidRPr="0094100D">
              <w:rPr>
                <w:rStyle w:val="-"/>
                <w:noProof/>
                <w:lang w:val="en-US"/>
              </w:rPr>
              <w:t>Ecology</w:t>
            </w:r>
            <w:r w:rsidR="00B62BA0">
              <w:rPr>
                <w:noProof/>
                <w:webHidden/>
              </w:rPr>
              <w:tab/>
            </w:r>
            <w:r>
              <w:rPr>
                <w:noProof/>
                <w:webHidden/>
              </w:rPr>
              <w:fldChar w:fldCharType="begin"/>
            </w:r>
            <w:r w:rsidR="00B62BA0">
              <w:rPr>
                <w:noProof/>
                <w:webHidden/>
              </w:rPr>
              <w:instrText xml:space="preserve"> PAGEREF _Toc509410330 \h </w:instrText>
            </w:r>
            <w:r>
              <w:rPr>
                <w:noProof/>
                <w:webHidden/>
              </w:rPr>
            </w:r>
            <w:r>
              <w:rPr>
                <w:noProof/>
                <w:webHidden/>
              </w:rPr>
              <w:fldChar w:fldCharType="separate"/>
            </w:r>
            <w:r w:rsidR="00B62BA0">
              <w:rPr>
                <w:noProof/>
                <w:webHidden/>
              </w:rPr>
              <w:t>2</w:t>
            </w:r>
            <w:r>
              <w:rPr>
                <w:noProof/>
                <w:webHidden/>
              </w:rPr>
              <w:fldChar w:fldCharType="end"/>
            </w:r>
          </w:hyperlink>
        </w:p>
        <w:p w:rsidR="00B62BA0" w:rsidRDefault="005B5549">
          <w:pPr>
            <w:pStyle w:val="20"/>
            <w:tabs>
              <w:tab w:val="right" w:leader="dot" w:pos="9060"/>
            </w:tabs>
            <w:rPr>
              <w:noProof/>
            </w:rPr>
          </w:pPr>
          <w:hyperlink w:anchor="_Toc509410331" w:history="1">
            <w:r w:rsidR="00B62BA0" w:rsidRPr="0094100D">
              <w:rPr>
                <w:rStyle w:val="-"/>
                <w:noProof/>
                <w:lang w:val="en-US"/>
              </w:rPr>
              <w:t>Ecology2</w:t>
            </w:r>
            <w:r w:rsidR="00B62BA0">
              <w:rPr>
                <w:noProof/>
                <w:webHidden/>
              </w:rPr>
              <w:tab/>
            </w:r>
            <w:r>
              <w:rPr>
                <w:noProof/>
                <w:webHidden/>
              </w:rPr>
              <w:fldChar w:fldCharType="begin"/>
            </w:r>
            <w:r w:rsidR="00B62BA0">
              <w:rPr>
                <w:noProof/>
                <w:webHidden/>
              </w:rPr>
              <w:instrText xml:space="preserve"> PAGEREF _Toc509410331 \h </w:instrText>
            </w:r>
            <w:r>
              <w:rPr>
                <w:noProof/>
                <w:webHidden/>
              </w:rPr>
            </w:r>
            <w:r>
              <w:rPr>
                <w:noProof/>
                <w:webHidden/>
              </w:rPr>
              <w:fldChar w:fldCharType="separate"/>
            </w:r>
            <w:r w:rsidR="00B62BA0">
              <w:rPr>
                <w:noProof/>
                <w:webHidden/>
              </w:rPr>
              <w:t>2</w:t>
            </w:r>
            <w:r>
              <w:rPr>
                <w:noProof/>
                <w:webHidden/>
              </w:rPr>
              <w:fldChar w:fldCharType="end"/>
            </w:r>
          </w:hyperlink>
        </w:p>
        <w:p w:rsidR="00B62BA0" w:rsidRDefault="005B5549">
          <w:pPr>
            <w:pStyle w:val="10"/>
            <w:tabs>
              <w:tab w:val="right" w:leader="dot" w:pos="9060"/>
            </w:tabs>
            <w:rPr>
              <w:noProof/>
            </w:rPr>
          </w:pPr>
          <w:hyperlink w:anchor="_Toc509410332" w:history="1">
            <w:r w:rsidR="00B62BA0" w:rsidRPr="0094100D">
              <w:rPr>
                <w:rStyle w:val="-"/>
                <w:noProof/>
                <w:lang w:val="en-US"/>
              </w:rPr>
              <w:t>Conservation Biology</w:t>
            </w:r>
            <w:r w:rsidR="00B62BA0">
              <w:rPr>
                <w:noProof/>
                <w:webHidden/>
              </w:rPr>
              <w:tab/>
            </w:r>
            <w:r>
              <w:rPr>
                <w:noProof/>
                <w:webHidden/>
              </w:rPr>
              <w:fldChar w:fldCharType="begin"/>
            </w:r>
            <w:r w:rsidR="00B62BA0">
              <w:rPr>
                <w:noProof/>
                <w:webHidden/>
              </w:rPr>
              <w:instrText xml:space="preserve"> PAGEREF _Toc509410332 \h </w:instrText>
            </w:r>
            <w:r>
              <w:rPr>
                <w:noProof/>
                <w:webHidden/>
              </w:rPr>
            </w:r>
            <w:r>
              <w:rPr>
                <w:noProof/>
                <w:webHidden/>
              </w:rPr>
              <w:fldChar w:fldCharType="separate"/>
            </w:r>
            <w:r w:rsidR="00B62BA0">
              <w:rPr>
                <w:noProof/>
                <w:webHidden/>
              </w:rPr>
              <w:t>3</w:t>
            </w:r>
            <w:r>
              <w:rPr>
                <w:noProof/>
                <w:webHidden/>
              </w:rPr>
              <w:fldChar w:fldCharType="end"/>
            </w:r>
          </w:hyperlink>
        </w:p>
        <w:p w:rsidR="00B62BA0" w:rsidRDefault="005B5549">
          <w:pPr>
            <w:pStyle w:val="20"/>
            <w:tabs>
              <w:tab w:val="right" w:leader="dot" w:pos="9060"/>
            </w:tabs>
            <w:rPr>
              <w:noProof/>
            </w:rPr>
          </w:pPr>
          <w:hyperlink w:anchor="_Toc509410333" w:history="1">
            <w:r w:rsidR="00B62BA0" w:rsidRPr="0094100D">
              <w:rPr>
                <w:rStyle w:val="-"/>
                <w:noProof/>
                <w:lang w:val="en-US"/>
              </w:rPr>
              <w:t>Conservation Biology2</w:t>
            </w:r>
            <w:r w:rsidR="00B62BA0">
              <w:rPr>
                <w:noProof/>
                <w:webHidden/>
              </w:rPr>
              <w:tab/>
            </w:r>
            <w:r>
              <w:rPr>
                <w:noProof/>
                <w:webHidden/>
              </w:rPr>
              <w:fldChar w:fldCharType="begin"/>
            </w:r>
            <w:r w:rsidR="00B62BA0">
              <w:rPr>
                <w:noProof/>
                <w:webHidden/>
              </w:rPr>
              <w:instrText xml:space="preserve"> PAGEREF _Toc509410333 \h </w:instrText>
            </w:r>
            <w:r>
              <w:rPr>
                <w:noProof/>
                <w:webHidden/>
              </w:rPr>
            </w:r>
            <w:r>
              <w:rPr>
                <w:noProof/>
                <w:webHidden/>
              </w:rPr>
              <w:fldChar w:fldCharType="separate"/>
            </w:r>
            <w:r w:rsidR="00B62BA0">
              <w:rPr>
                <w:noProof/>
                <w:webHidden/>
              </w:rPr>
              <w:t>3</w:t>
            </w:r>
            <w:r>
              <w:rPr>
                <w:noProof/>
                <w:webHidden/>
              </w:rPr>
              <w:fldChar w:fldCharType="end"/>
            </w:r>
          </w:hyperlink>
        </w:p>
        <w:p w:rsidR="00B62BA0" w:rsidRDefault="005B5549">
          <w:pPr>
            <w:pStyle w:val="10"/>
            <w:tabs>
              <w:tab w:val="right" w:leader="dot" w:pos="9060"/>
            </w:tabs>
            <w:rPr>
              <w:noProof/>
            </w:rPr>
          </w:pPr>
          <w:hyperlink w:anchor="_Toc509410334" w:history="1">
            <w:r w:rsidR="00B62BA0" w:rsidRPr="0094100D">
              <w:rPr>
                <w:rStyle w:val="-"/>
                <w:noProof/>
                <w:lang w:val="en-US"/>
              </w:rPr>
              <w:t>Levels, scope, and scale of organization</w:t>
            </w:r>
            <w:r w:rsidR="00B62BA0">
              <w:rPr>
                <w:noProof/>
                <w:webHidden/>
              </w:rPr>
              <w:tab/>
            </w:r>
            <w:r>
              <w:rPr>
                <w:noProof/>
                <w:webHidden/>
              </w:rPr>
              <w:fldChar w:fldCharType="begin"/>
            </w:r>
            <w:r w:rsidR="00B62BA0">
              <w:rPr>
                <w:noProof/>
                <w:webHidden/>
              </w:rPr>
              <w:instrText xml:space="preserve"> PAGEREF _Toc509410334 \h </w:instrText>
            </w:r>
            <w:r>
              <w:rPr>
                <w:noProof/>
                <w:webHidden/>
              </w:rPr>
            </w:r>
            <w:r>
              <w:rPr>
                <w:noProof/>
                <w:webHidden/>
              </w:rPr>
              <w:fldChar w:fldCharType="separate"/>
            </w:r>
            <w:r w:rsidR="00B62BA0">
              <w:rPr>
                <w:noProof/>
                <w:webHidden/>
              </w:rPr>
              <w:t>4</w:t>
            </w:r>
            <w:r>
              <w:rPr>
                <w:noProof/>
                <w:webHidden/>
              </w:rPr>
              <w:fldChar w:fldCharType="end"/>
            </w:r>
          </w:hyperlink>
        </w:p>
        <w:p w:rsidR="00B62BA0" w:rsidRDefault="005B5549">
          <w:pPr>
            <w:pStyle w:val="20"/>
            <w:tabs>
              <w:tab w:val="right" w:leader="dot" w:pos="9060"/>
            </w:tabs>
            <w:rPr>
              <w:noProof/>
            </w:rPr>
          </w:pPr>
          <w:hyperlink w:anchor="_Toc509410335" w:history="1">
            <w:r w:rsidR="00B62BA0" w:rsidRPr="0094100D">
              <w:rPr>
                <w:rStyle w:val="-"/>
                <w:noProof/>
                <w:lang w:val="en-US"/>
              </w:rPr>
              <w:t>Levels, scope, and scale of organization2</w:t>
            </w:r>
            <w:r w:rsidR="00B62BA0">
              <w:rPr>
                <w:noProof/>
                <w:webHidden/>
              </w:rPr>
              <w:tab/>
            </w:r>
            <w:r>
              <w:rPr>
                <w:noProof/>
                <w:webHidden/>
              </w:rPr>
              <w:fldChar w:fldCharType="begin"/>
            </w:r>
            <w:r w:rsidR="00B62BA0">
              <w:rPr>
                <w:noProof/>
                <w:webHidden/>
              </w:rPr>
              <w:instrText xml:space="preserve"> PAGEREF _Toc509410335 \h </w:instrText>
            </w:r>
            <w:r>
              <w:rPr>
                <w:noProof/>
                <w:webHidden/>
              </w:rPr>
            </w:r>
            <w:r>
              <w:rPr>
                <w:noProof/>
                <w:webHidden/>
              </w:rPr>
              <w:fldChar w:fldCharType="separate"/>
            </w:r>
            <w:r w:rsidR="00B62BA0">
              <w:rPr>
                <w:noProof/>
                <w:webHidden/>
              </w:rPr>
              <w:t>4</w:t>
            </w:r>
            <w:r>
              <w:rPr>
                <w:noProof/>
                <w:webHidden/>
              </w:rPr>
              <w:fldChar w:fldCharType="end"/>
            </w:r>
          </w:hyperlink>
        </w:p>
        <w:p w:rsidR="00B62BA0" w:rsidRDefault="005B5549">
          <w:pPr>
            <w:pStyle w:val="10"/>
            <w:tabs>
              <w:tab w:val="right" w:leader="dot" w:pos="9060"/>
            </w:tabs>
            <w:rPr>
              <w:noProof/>
            </w:rPr>
          </w:pPr>
          <w:hyperlink w:anchor="_Toc509410336" w:history="1">
            <w:r w:rsidR="00B62BA0" w:rsidRPr="0094100D">
              <w:rPr>
                <w:rStyle w:val="-"/>
                <w:noProof/>
                <w:lang w:val="en-US"/>
              </w:rPr>
              <w:t>Biodiversity</w:t>
            </w:r>
            <w:r w:rsidR="00B62BA0">
              <w:rPr>
                <w:noProof/>
                <w:webHidden/>
              </w:rPr>
              <w:tab/>
            </w:r>
            <w:r>
              <w:rPr>
                <w:noProof/>
                <w:webHidden/>
              </w:rPr>
              <w:fldChar w:fldCharType="begin"/>
            </w:r>
            <w:r w:rsidR="00B62BA0">
              <w:rPr>
                <w:noProof/>
                <w:webHidden/>
              </w:rPr>
              <w:instrText xml:space="preserve"> PAGEREF _Toc509410336 \h </w:instrText>
            </w:r>
            <w:r>
              <w:rPr>
                <w:noProof/>
                <w:webHidden/>
              </w:rPr>
            </w:r>
            <w:r>
              <w:rPr>
                <w:noProof/>
                <w:webHidden/>
              </w:rPr>
              <w:fldChar w:fldCharType="separate"/>
            </w:r>
            <w:r w:rsidR="00B62BA0">
              <w:rPr>
                <w:noProof/>
                <w:webHidden/>
              </w:rPr>
              <w:t>5</w:t>
            </w:r>
            <w:r>
              <w:rPr>
                <w:noProof/>
                <w:webHidden/>
              </w:rPr>
              <w:fldChar w:fldCharType="end"/>
            </w:r>
          </w:hyperlink>
        </w:p>
        <w:p w:rsidR="00B62BA0" w:rsidRDefault="005B5549">
          <w:pPr>
            <w:pStyle w:val="20"/>
            <w:tabs>
              <w:tab w:val="right" w:leader="dot" w:pos="9060"/>
            </w:tabs>
            <w:rPr>
              <w:noProof/>
            </w:rPr>
          </w:pPr>
          <w:hyperlink w:anchor="_Toc509410337" w:history="1">
            <w:r w:rsidR="00B62BA0" w:rsidRPr="0094100D">
              <w:rPr>
                <w:rStyle w:val="-"/>
                <w:noProof/>
                <w:lang w:val="en-US"/>
              </w:rPr>
              <w:t>Biodiversity2</w:t>
            </w:r>
            <w:r w:rsidR="00B62BA0">
              <w:rPr>
                <w:noProof/>
                <w:webHidden/>
              </w:rPr>
              <w:tab/>
            </w:r>
            <w:r>
              <w:rPr>
                <w:noProof/>
                <w:webHidden/>
              </w:rPr>
              <w:fldChar w:fldCharType="begin"/>
            </w:r>
            <w:r w:rsidR="00B62BA0">
              <w:rPr>
                <w:noProof/>
                <w:webHidden/>
              </w:rPr>
              <w:instrText xml:space="preserve"> PAGEREF _Toc509410337 \h </w:instrText>
            </w:r>
            <w:r>
              <w:rPr>
                <w:noProof/>
                <w:webHidden/>
              </w:rPr>
            </w:r>
            <w:r>
              <w:rPr>
                <w:noProof/>
                <w:webHidden/>
              </w:rPr>
              <w:fldChar w:fldCharType="separate"/>
            </w:r>
            <w:r w:rsidR="00B62BA0">
              <w:rPr>
                <w:noProof/>
                <w:webHidden/>
              </w:rPr>
              <w:t>5</w:t>
            </w:r>
            <w:r>
              <w:rPr>
                <w:noProof/>
                <w:webHidden/>
              </w:rPr>
              <w:fldChar w:fldCharType="end"/>
            </w:r>
          </w:hyperlink>
        </w:p>
        <w:p w:rsidR="00B62BA0" w:rsidRDefault="005B5549">
          <w:pPr>
            <w:pStyle w:val="10"/>
            <w:tabs>
              <w:tab w:val="right" w:leader="dot" w:pos="9060"/>
            </w:tabs>
            <w:rPr>
              <w:noProof/>
            </w:rPr>
          </w:pPr>
          <w:hyperlink w:anchor="_Toc509410338" w:history="1">
            <w:r w:rsidR="00B62BA0" w:rsidRPr="0094100D">
              <w:rPr>
                <w:rStyle w:val="-"/>
                <w:noProof/>
                <w:lang w:val="en-US"/>
              </w:rPr>
              <w:t>Habitat</w:t>
            </w:r>
            <w:r w:rsidR="00B62BA0">
              <w:rPr>
                <w:noProof/>
                <w:webHidden/>
              </w:rPr>
              <w:tab/>
            </w:r>
            <w:r>
              <w:rPr>
                <w:noProof/>
                <w:webHidden/>
              </w:rPr>
              <w:fldChar w:fldCharType="begin"/>
            </w:r>
            <w:r w:rsidR="00B62BA0">
              <w:rPr>
                <w:noProof/>
                <w:webHidden/>
              </w:rPr>
              <w:instrText xml:space="preserve"> PAGEREF _Toc509410338 \h </w:instrText>
            </w:r>
            <w:r>
              <w:rPr>
                <w:noProof/>
                <w:webHidden/>
              </w:rPr>
            </w:r>
            <w:r>
              <w:rPr>
                <w:noProof/>
                <w:webHidden/>
              </w:rPr>
              <w:fldChar w:fldCharType="separate"/>
            </w:r>
            <w:r w:rsidR="00B62BA0">
              <w:rPr>
                <w:noProof/>
                <w:webHidden/>
              </w:rPr>
              <w:t>6</w:t>
            </w:r>
            <w:r>
              <w:rPr>
                <w:noProof/>
                <w:webHidden/>
              </w:rPr>
              <w:fldChar w:fldCharType="end"/>
            </w:r>
          </w:hyperlink>
        </w:p>
        <w:p w:rsidR="00B62BA0" w:rsidRDefault="005B5549">
          <w:pPr>
            <w:pStyle w:val="20"/>
            <w:tabs>
              <w:tab w:val="right" w:leader="dot" w:pos="9060"/>
            </w:tabs>
            <w:rPr>
              <w:noProof/>
            </w:rPr>
          </w:pPr>
          <w:hyperlink w:anchor="_Toc509410339" w:history="1">
            <w:r w:rsidR="00B62BA0" w:rsidRPr="0094100D">
              <w:rPr>
                <w:rStyle w:val="-"/>
                <w:noProof/>
                <w:lang w:val="en-US"/>
              </w:rPr>
              <w:t>Habitat2</w:t>
            </w:r>
            <w:r w:rsidR="00B62BA0">
              <w:rPr>
                <w:noProof/>
                <w:webHidden/>
              </w:rPr>
              <w:tab/>
            </w:r>
            <w:r>
              <w:rPr>
                <w:noProof/>
                <w:webHidden/>
              </w:rPr>
              <w:fldChar w:fldCharType="begin"/>
            </w:r>
            <w:r w:rsidR="00B62BA0">
              <w:rPr>
                <w:noProof/>
                <w:webHidden/>
              </w:rPr>
              <w:instrText xml:space="preserve"> PAGEREF _Toc509410339 \h </w:instrText>
            </w:r>
            <w:r>
              <w:rPr>
                <w:noProof/>
                <w:webHidden/>
              </w:rPr>
            </w:r>
            <w:r>
              <w:rPr>
                <w:noProof/>
                <w:webHidden/>
              </w:rPr>
              <w:fldChar w:fldCharType="separate"/>
            </w:r>
            <w:r w:rsidR="00B62BA0">
              <w:rPr>
                <w:noProof/>
                <w:webHidden/>
              </w:rPr>
              <w:t>6</w:t>
            </w:r>
            <w:r>
              <w:rPr>
                <w:noProof/>
                <w:webHidden/>
              </w:rPr>
              <w:fldChar w:fldCharType="end"/>
            </w:r>
          </w:hyperlink>
        </w:p>
        <w:p w:rsidR="00B62BA0" w:rsidRDefault="005B5549">
          <w:r>
            <w:fldChar w:fldCharType="end"/>
          </w:r>
        </w:p>
      </w:sdtContent>
    </w:sdt>
    <w:p w:rsidR="00B62BA0" w:rsidRDefault="00B62BA0">
      <w:pPr>
        <w:spacing w:after="200" w:line="276" w:lineRule="auto"/>
        <w:ind w:firstLine="0"/>
        <w:rPr>
          <w:rFonts w:ascii="Arial" w:eastAsiaTheme="majorEastAsia" w:hAnsi="Arial" w:cstheme="majorBidi"/>
          <w:b/>
          <w:bCs/>
          <w:color w:val="943634" w:themeColor="accent2" w:themeShade="BF"/>
          <w:sz w:val="34"/>
          <w:szCs w:val="28"/>
          <w:lang w:val="en-US"/>
        </w:rPr>
      </w:pPr>
      <w:r>
        <w:rPr>
          <w:lang w:val="en-US"/>
        </w:rPr>
        <w:br w:type="page"/>
      </w:r>
    </w:p>
    <w:p w:rsidR="009541D7" w:rsidRDefault="009541D7" w:rsidP="009541D7">
      <w:pPr>
        <w:pStyle w:val="1"/>
        <w:rPr>
          <w:lang w:val="en-US"/>
        </w:rPr>
      </w:pPr>
      <w:bookmarkStart w:id="1" w:name="_Toc509410330"/>
      <w:r w:rsidRPr="009541D7">
        <w:rPr>
          <w:lang w:val="en-US"/>
        </w:rPr>
        <w:lastRenderedPageBreak/>
        <w:t>Ecology</w:t>
      </w:r>
      <w:bookmarkEnd w:id="1"/>
    </w:p>
    <w:p w:rsidR="00F1477B" w:rsidRDefault="00F1477B" w:rsidP="00AD6AD1">
      <w:pPr>
        <w:rPr>
          <w:lang w:val="en-US"/>
        </w:rPr>
      </w:pPr>
      <w:r w:rsidRPr="00F1477B">
        <w:rPr>
          <w:lang w:val="en-US"/>
        </w:rPr>
        <w:t xml:space="preserve">Ecology (from Greek: </w:t>
      </w:r>
      <w:proofErr w:type="spellStart"/>
      <w:r w:rsidRPr="00F1477B">
        <w:t>οἶκος</w:t>
      </w:r>
      <w:proofErr w:type="spellEnd"/>
      <w:r w:rsidRPr="00F1477B">
        <w:rPr>
          <w:lang w:val="en-US"/>
        </w:rPr>
        <w:t>, "house", or "environment"; -</w:t>
      </w:r>
      <w:r w:rsidRPr="00F1477B">
        <w:t>λογία</w:t>
      </w:r>
      <w:r w:rsidRPr="00F1477B">
        <w:rPr>
          <w:lang w:val="en-US"/>
        </w:rPr>
        <w:t>, "study of"</w:t>
      </w:r>
      <w:proofErr w:type="gramStart"/>
      <w:r w:rsidRPr="00F1477B">
        <w:rPr>
          <w:lang w:val="en-US"/>
        </w:rPr>
        <w:t>)[</w:t>
      </w:r>
      <w:proofErr w:type="gramEnd"/>
      <w:r w:rsidRPr="00F1477B">
        <w:rPr>
          <w:lang w:val="en-US"/>
        </w:rPr>
        <w:t xml:space="preserve">A] is the branch of biology[1] which studies the interactions among organisms and their environment. Objects of study include interactions of organisms with each other and with </w:t>
      </w:r>
      <w:del w:id="2" w:author="Anna" w:date="2018-03-26T21:41:00Z">
        <w:r w:rsidRPr="00F1477B" w:rsidDel="0030293C">
          <w:rPr>
            <w:lang w:val="en-US"/>
          </w:rPr>
          <w:delText xml:space="preserve">abiotic </w:delText>
        </w:r>
      </w:del>
      <w:ins w:id="3" w:author="Anna" w:date="2018-03-26T21:41:00Z">
        <w:r w:rsidR="0030293C">
          <w:rPr>
            <w:lang w:val="en-US"/>
          </w:rPr>
          <w:t>an</w:t>
        </w:r>
      </w:ins>
      <w:ins w:id="4" w:author="Anna" w:date="2018-03-26T21:42:00Z">
        <w:r w:rsidR="0030293C">
          <w:rPr>
            <w:lang w:val="en-US"/>
          </w:rPr>
          <w:t>imate</w:t>
        </w:r>
      </w:ins>
      <w:ins w:id="5" w:author="Anna" w:date="2018-03-26T21:41:00Z">
        <w:r w:rsidR="0030293C" w:rsidRPr="00F1477B">
          <w:rPr>
            <w:lang w:val="en-US"/>
          </w:rPr>
          <w:t xml:space="preserve"> </w:t>
        </w:r>
      </w:ins>
      <w:r w:rsidRPr="00F1477B">
        <w:rPr>
          <w:lang w:val="en-US"/>
        </w:rPr>
        <w:t xml:space="preserve">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proofErr w:type="spellStart"/>
      <w:r w:rsidRPr="00F1477B">
        <w:rPr>
          <w:lang w:val="en-US"/>
        </w:rPr>
        <w:t>pedogenesis</w:t>
      </w:r>
      <w:proofErr w:type="spellEnd"/>
      <w:r w:rsidRPr="00F1477B">
        <w:rPr>
          <w:lang w:val="en-US"/>
        </w:rPr>
        <w:t xml:space="preserve">, </w:t>
      </w:r>
      <w:del w:id="6" w:author="Anna" w:date="2018-03-26T21:44:00Z">
        <w:r w:rsidRPr="00F1477B" w:rsidDel="005E3B66">
          <w:rPr>
            <w:lang w:val="en-US"/>
          </w:rPr>
          <w:delText xml:space="preserve">nutrient </w:delText>
        </w:r>
      </w:del>
      <w:ins w:id="7" w:author="Anna" w:date="2018-03-26T21:44:00Z">
        <w:r w:rsidR="005E3B66">
          <w:rPr>
            <w:lang w:val="en-US"/>
          </w:rPr>
          <w:t>digestive</w:t>
        </w:r>
        <w:r w:rsidR="005E3B66" w:rsidRPr="00F1477B">
          <w:rPr>
            <w:lang w:val="en-US"/>
          </w:rPr>
          <w:t xml:space="preserve"> </w:t>
        </w:r>
      </w:ins>
      <w:r w:rsidRPr="00F1477B">
        <w:rPr>
          <w:lang w:val="en-US"/>
        </w:rPr>
        <w:t xml:space="preserve">cycling, and niche construction, regulate the flux of energy and matter through an environment. These processes are </w:t>
      </w:r>
      <w:del w:id="8" w:author="Anna" w:date="2018-03-26T21:42:00Z">
        <w:r w:rsidRPr="00F1477B" w:rsidDel="005E3B66">
          <w:rPr>
            <w:lang w:val="en-US"/>
          </w:rPr>
          <w:delText xml:space="preserve">sustained </w:delText>
        </w:r>
      </w:del>
      <w:proofErr w:type="gramStart"/>
      <w:ins w:id="9" w:author="Anna" w:date="2018-03-26T21:42:00Z">
        <w:r w:rsidR="005E3B66">
          <w:rPr>
            <w:lang w:val="en-US"/>
          </w:rPr>
          <w:t>approve</w:t>
        </w:r>
        <w:proofErr w:type="gramEnd"/>
        <w:r w:rsidR="005E3B66" w:rsidRPr="00F1477B">
          <w:rPr>
            <w:lang w:val="en-US"/>
          </w:rPr>
          <w:t xml:space="preserve"> </w:t>
        </w:r>
      </w:ins>
      <w:r w:rsidRPr="00F1477B">
        <w:rPr>
          <w:lang w:val="en-US"/>
        </w:rPr>
        <w:t xml:space="preserve">by organisms with specific life history traits. Biodiversity means the varieties of species, genes, and ecosystems, enhances </w:t>
      </w:r>
      <w:del w:id="10" w:author="Anna" w:date="2018-03-26T21:43:00Z">
        <w:r w:rsidRPr="00F1477B" w:rsidDel="005E3B66">
          <w:rPr>
            <w:lang w:val="en-US"/>
          </w:rPr>
          <w:delText xml:space="preserve">certain </w:delText>
        </w:r>
      </w:del>
      <w:ins w:id="11" w:author="Anna" w:date="2018-03-26T21:43:00Z">
        <w:r w:rsidR="005E3B66">
          <w:rPr>
            <w:lang w:val="en-US"/>
          </w:rPr>
          <w:t>assured</w:t>
        </w:r>
        <w:r w:rsidR="005E3B66" w:rsidRPr="00F1477B">
          <w:rPr>
            <w:lang w:val="en-US"/>
          </w:rPr>
          <w:t xml:space="preserve"> </w:t>
        </w:r>
      </w:ins>
      <w:r w:rsidRPr="00F1477B">
        <w:rPr>
          <w:lang w:val="en-US"/>
        </w:rPr>
        <w:t>ecosystem services.</w:t>
      </w:r>
    </w:p>
    <w:p w:rsidR="00396C06" w:rsidRDefault="00396C06" w:rsidP="00396C06">
      <w:pPr>
        <w:pStyle w:val="2"/>
        <w:rPr>
          <w:lang w:val="en-US"/>
        </w:rPr>
      </w:pPr>
      <w:bookmarkStart w:id="12" w:name="_Toc509410331"/>
      <w:r w:rsidRPr="009541D7">
        <w:rPr>
          <w:lang w:val="en-US"/>
        </w:rPr>
        <w:t>Ecology</w:t>
      </w:r>
      <w:r>
        <w:rPr>
          <w:lang w:val="en-US"/>
        </w:rPr>
        <w:t>2</w:t>
      </w:r>
      <w:bookmarkEnd w:id="12"/>
    </w:p>
    <w:p w:rsidR="00396C06" w:rsidRDefault="00396C06" w:rsidP="00AD6AD1">
      <w:pPr>
        <w:rPr>
          <w:lang w:val="en-US"/>
        </w:rPr>
      </w:pPr>
      <w:r w:rsidRPr="00F1477B">
        <w:rPr>
          <w:lang w:val="en-US"/>
        </w:rPr>
        <w:t xml:space="preserve">Ecology (from Greek: </w:t>
      </w:r>
      <w:proofErr w:type="spellStart"/>
      <w:r w:rsidRPr="00F1477B">
        <w:t>οἶκος</w:t>
      </w:r>
      <w:proofErr w:type="spellEnd"/>
      <w:r w:rsidRPr="00F1477B">
        <w:rPr>
          <w:lang w:val="en-US"/>
        </w:rPr>
        <w:t>, "house", or "environment"; -</w:t>
      </w:r>
      <w:r w:rsidRPr="00F1477B">
        <w:t>λογία</w:t>
      </w:r>
      <w:r w:rsidRPr="00F1477B">
        <w:rPr>
          <w:lang w:val="en-US"/>
        </w:rPr>
        <w:t>, "study of"</w:t>
      </w:r>
      <w:proofErr w:type="gramStart"/>
      <w:r w:rsidRPr="00F1477B">
        <w:rPr>
          <w:lang w:val="en-US"/>
        </w:rPr>
        <w:t>)[</w:t>
      </w:r>
      <w:proofErr w:type="gramEnd"/>
      <w:r w:rsidRPr="00F1477B">
        <w:rPr>
          <w:lang w:val="en-US"/>
        </w:rPr>
        <w:t xml:space="preserve">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proofErr w:type="spellStart"/>
      <w:r w:rsidRPr="00F1477B">
        <w:rPr>
          <w:lang w:val="en-US"/>
        </w:rPr>
        <w:t>pedogenesis</w:t>
      </w:r>
      <w:proofErr w:type="spellEnd"/>
      <w:r w:rsidRPr="00F1477B">
        <w:rPr>
          <w:lang w:val="en-US"/>
        </w:rPr>
        <w:t>,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396C06" w:rsidRDefault="00396C06" w:rsidP="00AD6AD1">
      <w:pPr>
        <w:rPr>
          <w:lang w:val="en-US"/>
        </w:rPr>
      </w:pPr>
      <w:r w:rsidRPr="00F1477B">
        <w:rPr>
          <w:lang w:val="en-US"/>
        </w:rPr>
        <w:t xml:space="preserve">Ecology (from Greek: </w:t>
      </w:r>
      <w:proofErr w:type="spellStart"/>
      <w:r w:rsidRPr="00F1477B">
        <w:t>οἶκος</w:t>
      </w:r>
      <w:proofErr w:type="spellEnd"/>
      <w:r w:rsidRPr="00F1477B">
        <w:rPr>
          <w:lang w:val="en-US"/>
        </w:rPr>
        <w:t>, "house", or "environment"; -</w:t>
      </w:r>
      <w:r w:rsidRPr="00F1477B">
        <w:t>λογία</w:t>
      </w:r>
      <w:r w:rsidRPr="00F1477B">
        <w:rPr>
          <w:lang w:val="en-US"/>
        </w:rPr>
        <w:t>, "study of"</w:t>
      </w:r>
      <w:proofErr w:type="gramStart"/>
      <w:r w:rsidRPr="00F1477B">
        <w:rPr>
          <w:lang w:val="en-US"/>
        </w:rPr>
        <w:t>)[</w:t>
      </w:r>
      <w:proofErr w:type="gramEnd"/>
      <w:r w:rsidRPr="00F1477B">
        <w:rPr>
          <w:lang w:val="en-US"/>
        </w:rPr>
        <w:t xml:space="preserve">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w:t>
      </w:r>
      <w:r w:rsidRPr="00A76014">
        <w:rPr>
          <w:lang w:val="en-US"/>
        </w:rPr>
        <w:t>systems</w:t>
      </w:r>
      <w:r w:rsidRPr="00F1477B">
        <w:rPr>
          <w:lang w:val="en-US"/>
        </w:rPr>
        <w:t xml:space="preserve"> of organisms, the communities they make up, and the non-living components of their environment. Ecosystem processes, such as primary production, </w:t>
      </w:r>
      <w:proofErr w:type="spellStart"/>
      <w:r w:rsidRPr="00F1477B">
        <w:rPr>
          <w:lang w:val="en-US"/>
        </w:rPr>
        <w:t>pedogenesis</w:t>
      </w:r>
      <w:proofErr w:type="spellEnd"/>
      <w:r w:rsidRPr="00F1477B">
        <w:rPr>
          <w:lang w:val="en-US"/>
        </w:rPr>
        <w:t xml:space="preserve">, nutrient cycling, and niche construction, regulate the flux of energy and matter through an environment. These processes are sustained by organisms with specific life history traits. Biodiversity means the varieties of species, genes, and ecosystems, enhances </w:t>
      </w:r>
      <w:r w:rsidRPr="00A76014">
        <w:rPr>
          <w:lang w:val="en-US"/>
        </w:rPr>
        <w:t>certain</w:t>
      </w:r>
      <w:r w:rsidRPr="00F1477B">
        <w:rPr>
          <w:lang w:val="en-US"/>
        </w:rPr>
        <w:t xml:space="preserve"> ecosystem services.</w:t>
      </w:r>
    </w:p>
    <w:p w:rsidR="00396C06" w:rsidRDefault="00396C06" w:rsidP="00AD6AD1">
      <w:pPr>
        <w:rPr>
          <w:lang w:val="en-US"/>
        </w:rPr>
      </w:pPr>
    </w:p>
    <w:p w:rsidR="00F1477B" w:rsidRDefault="00F1477B" w:rsidP="00AD6AD1">
      <w:pPr>
        <w:rPr>
          <w:lang w:val="en-US"/>
        </w:rPr>
      </w:pPr>
      <w:r>
        <w:rPr>
          <w:lang w:val="en-US"/>
        </w:rPr>
        <w:br w:type="page"/>
      </w:r>
    </w:p>
    <w:p w:rsidR="0025144B" w:rsidRDefault="0025144B" w:rsidP="0025144B">
      <w:pPr>
        <w:pStyle w:val="1"/>
        <w:rPr>
          <w:lang w:val="en-US"/>
        </w:rPr>
      </w:pPr>
      <w:bookmarkStart w:id="13" w:name="_Toc509410332"/>
      <w:r>
        <w:rPr>
          <w:lang w:val="en-US"/>
        </w:rPr>
        <w:lastRenderedPageBreak/>
        <w:t>C</w:t>
      </w:r>
      <w:r w:rsidRPr="00F1477B">
        <w:rPr>
          <w:lang w:val="en-US"/>
        </w:rPr>
        <w:t xml:space="preserve">onservation </w:t>
      </w:r>
      <w:r>
        <w:rPr>
          <w:lang w:val="en-US"/>
        </w:rPr>
        <w:t>B</w:t>
      </w:r>
      <w:r w:rsidRPr="00F1477B">
        <w:rPr>
          <w:lang w:val="en-US"/>
        </w:rPr>
        <w:t>iology</w:t>
      </w:r>
      <w:bookmarkEnd w:id="13"/>
    </w:p>
    <w:p w:rsidR="00EE71EC" w:rsidRDefault="00F1477B" w:rsidP="00AD6AD1">
      <w:pPr>
        <w:rPr>
          <w:lang w:val="en-US"/>
        </w:rPr>
      </w:pPr>
      <w:r w:rsidRPr="00F1477B">
        <w:rPr>
          <w:lang w:val="en-US"/>
        </w:rPr>
        <w:t>Ecology has practical applications in conservation biology, wetland management, natural resource management (</w:t>
      </w:r>
      <w:proofErr w:type="spellStart"/>
      <w:r w:rsidRPr="00F1477B">
        <w:rPr>
          <w:lang w:val="en-US"/>
        </w:rPr>
        <w:t>agroecology</w:t>
      </w:r>
      <w:proofErr w:type="spellEnd"/>
      <w:r w:rsidRPr="00F1477B">
        <w:rPr>
          <w:lang w:val="en-US"/>
        </w:rPr>
        <w:t xml:space="preserve">, agriculture, forestry, </w:t>
      </w:r>
      <w:proofErr w:type="spellStart"/>
      <w:r w:rsidRPr="00F1477B">
        <w:rPr>
          <w:lang w:val="en-US"/>
        </w:rPr>
        <w:t>agroforestry</w:t>
      </w:r>
      <w:proofErr w:type="spellEnd"/>
      <w:r w:rsidRPr="00F1477B">
        <w:rPr>
          <w:lang w:val="en-US"/>
        </w:rPr>
        <w:t xml:space="preserve">, </w:t>
      </w:r>
      <w:proofErr w:type="gramStart"/>
      <w:r w:rsidRPr="00F1477B">
        <w:rPr>
          <w:lang w:val="en-US"/>
        </w:rPr>
        <w:t>fisheries</w:t>
      </w:r>
      <w:proofErr w:type="gramEnd"/>
      <w:r w:rsidRPr="00F1477B">
        <w:rPr>
          <w:lang w:val="en-US"/>
        </w:rPr>
        <w:t xml:space="preserve">),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w:t>
      </w:r>
      <w:proofErr w:type="spellStart"/>
      <w:r>
        <w:rPr>
          <w:lang w:val="en-US"/>
        </w:rPr>
        <w:t>economy</w:t>
      </w:r>
      <w:r w:rsidRPr="00F1477B">
        <w:rPr>
          <w:lang w:val="en-US"/>
        </w:rPr>
        <w:t>ic</w:t>
      </w:r>
      <w:proofErr w:type="spellEnd"/>
      <w:r w:rsidRPr="00F1477B">
        <w:rPr>
          <w:lang w:val="en-US"/>
        </w:rPr>
        <w:t>, or intrinsic value.</w:t>
      </w:r>
    </w:p>
    <w:p w:rsidR="00396C06" w:rsidRDefault="00396C06" w:rsidP="00396C06">
      <w:pPr>
        <w:pStyle w:val="2"/>
        <w:rPr>
          <w:lang w:val="en-US"/>
        </w:rPr>
      </w:pPr>
      <w:bookmarkStart w:id="14" w:name="_Toc509410333"/>
      <w:r>
        <w:rPr>
          <w:lang w:val="en-US"/>
        </w:rPr>
        <w:t>C</w:t>
      </w:r>
      <w:r w:rsidRPr="00F1477B">
        <w:rPr>
          <w:lang w:val="en-US"/>
        </w:rPr>
        <w:t xml:space="preserve">onservation </w:t>
      </w:r>
      <w:r>
        <w:rPr>
          <w:lang w:val="en-US"/>
        </w:rPr>
        <w:t>B</w:t>
      </w:r>
      <w:r w:rsidRPr="00F1477B">
        <w:rPr>
          <w:lang w:val="en-US"/>
        </w:rPr>
        <w:t>iology</w:t>
      </w:r>
      <w:r>
        <w:rPr>
          <w:lang w:val="en-US"/>
        </w:rPr>
        <w:t>2</w:t>
      </w:r>
      <w:bookmarkEnd w:id="14"/>
    </w:p>
    <w:p w:rsidR="00396C06" w:rsidRDefault="00396C06" w:rsidP="00AD6AD1">
      <w:pPr>
        <w:rPr>
          <w:lang w:val="en-US"/>
        </w:rPr>
      </w:pPr>
      <w:r w:rsidRPr="00F1477B">
        <w:rPr>
          <w:lang w:val="en-US"/>
        </w:rPr>
        <w:t>Ecology has practical applications in conservation biology, wetland management, natural resource management (</w:t>
      </w:r>
      <w:proofErr w:type="spellStart"/>
      <w:r w:rsidRPr="00F1477B">
        <w:rPr>
          <w:lang w:val="en-US"/>
        </w:rPr>
        <w:t>agroecology</w:t>
      </w:r>
      <w:proofErr w:type="spellEnd"/>
      <w:r w:rsidRPr="00F1477B">
        <w:rPr>
          <w:lang w:val="en-US"/>
        </w:rPr>
        <w:t xml:space="preserve">, agriculture, forestry, </w:t>
      </w:r>
      <w:proofErr w:type="spellStart"/>
      <w:r w:rsidRPr="00F1477B">
        <w:rPr>
          <w:lang w:val="en-US"/>
        </w:rPr>
        <w:t>agroforestry</w:t>
      </w:r>
      <w:proofErr w:type="spellEnd"/>
      <w:r w:rsidRPr="00F1477B">
        <w:rPr>
          <w:lang w:val="en-US"/>
        </w:rPr>
        <w:t xml:space="preserve">, </w:t>
      </w:r>
      <w:proofErr w:type="gramStart"/>
      <w:r w:rsidRPr="00F1477B">
        <w:rPr>
          <w:lang w:val="en-US"/>
        </w:rPr>
        <w:t>fisheries</w:t>
      </w:r>
      <w:proofErr w:type="gramEnd"/>
      <w:r w:rsidRPr="00F1477B">
        <w:rPr>
          <w:lang w:val="en-US"/>
        </w:rPr>
        <w:t xml:space="preserve">),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w:t>
      </w:r>
      <w:proofErr w:type="spellStart"/>
      <w:r>
        <w:rPr>
          <w:lang w:val="en-US"/>
        </w:rPr>
        <w:t>economy</w:t>
      </w:r>
      <w:r w:rsidRPr="00F1477B">
        <w:rPr>
          <w:lang w:val="en-US"/>
        </w:rPr>
        <w:t>ic</w:t>
      </w:r>
      <w:proofErr w:type="spellEnd"/>
      <w:r w:rsidRPr="00F1477B">
        <w:rPr>
          <w:lang w:val="en-US"/>
        </w:rPr>
        <w:t>, or intrinsic value.</w:t>
      </w:r>
    </w:p>
    <w:p w:rsidR="00396C06" w:rsidRDefault="00396C06" w:rsidP="00AD6AD1">
      <w:pPr>
        <w:rPr>
          <w:lang w:val="en-US"/>
        </w:rPr>
      </w:pPr>
      <w:r w:rsidRPr="00F1477B">
        <w:rPr>
          <w:lang w:val="en-US"/>
        </w:rPr>
        <w:t>Ecology has practical applications in conservation biology, wetland management, natural resource management (</w:t>
      </w:r>
      <w:proofErr w:type="spellStart"/>
      <w:r w:rsidRPr="00F1477B">
        <w:rPr>
          <w:lang w:val="en-US"/>
        </w:rPr>
        <w:t>agroecology</w:t>
      </w:r>
      <w:proofErr w:type="spellEnd"/>
      <w:r w:rsidRPr="00F1477B">
        <w:rPr>
          <w:lang w:val="en-US"/>
        </w:rPr>
        <w:t xml:space="preserve">, agriculture, forestry, </w:t>
      </w:r>
      <w:proofErr w:type="spellStart"/>
      <w:r w:rsidRPr="00F1477B">
        <w:rPr>
          <w:lang w:val="en-US"/>
        </w:rPr>
        <w:t>agroforestry</w:t>
      </w:r>
      <w:proofErr w:type="spellEnd"/>
      <w:r w:rsidRPr="00F1477B">
        <w:rPr>
          <w:lang w:val="en-US"/>
        </w:rPr>
        <w:t xml:space="preserve">, </w:t>
      </w:r>
      <w:proofErr w:type="gramStart"/>
      <w:r w:rsidRPr="00F1477B">
        <w:rPr>
          <w:lang w:val="en-US"/>
        </w:rPr>
        <w:t>fisheries</w:t>
      </w:r>
      <w:proofErr w:type="gramEnd"/>
      <w:r w:rsidRPr="00F1477B">
        <w:rPr>
          <w:lang w:val="en-US"/>
        </w:rPr>
        <w:t xml:space="preserve">),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w:t>
      </w:r>
      <w:proofErr w:type="spellStart"/>
      <w:r>
        <w:rPr>
          <w:lang w:val="en-US"/>
        </w:rPr>
        <w:t>economy</w:t>
      </w:r>
      <w:r w:rsidRPr="00F1477B">
        <w:rPr>
          <w:lang w:val="en-US"/>
        </w:rPr>
        <w:t>ic</w:t>
      </w:r>
      <w:proofErr w:type="spellEnd"/>
      <w:r w:rsidRPr="00F1477B">
        <w:rPr>
          <w:lang w:val="en-US"/>
        </w:rPr>
        <w:t>, or intrinsic value.</w:t>
      </w:r>
    </w:p>
    <w:p w:rsidR="00396C06" w:rsidRDefault="00396C06" w:rsidP="00AD6AD1">
      <w:pPr>
        <w:rPr>
          <w:lang w:val="en-US"/>
        </w:rPr>
      </w:pPr>
    </w:p>
    <w:p w:rsidR="00EE71EC" w:rsidRDefault="00EE71EC" w:rsidP="00AD6AD1">
      <w:pPr>
        <w:rPr>
          <w:lang w:val="en-US"/>
        </w:rPr>
      </w:pPr>
      <w:r>
        <w:rPr>
          <w:lang w:val="en-US"/>
        </w:rPr>
        <w:br w:type="page"/>
      </w:r>
    </w:p>
    <w:p w:rsidR="0025144B" w:rsidRDefault="0025144B" w:rsidP="0025144B">
      <w:pPr>
        <w:pStyle w:val="1"/>
        <w:rPr>
          <w:lang w:val="en-US"/>
        </w:rPr>
      </w:pPr>
      <w:bookmarkStart w:id="15" w:name="_Toc509410334"/>
      <w:r w:rsidRPr="0025144B">
        <w:rPr>
          <w:lang w:val="en-US"/>
        </w:rPr>
        <w:lastRenderedPageBreak/>
        <w:t>Levels, scope, and scale of organization</w:t>
      </w:r>
      <w:bookmarkEnd w:id="15"/>
    </w:p>
    <w:p w:rsidR="00EE71EC" w:rsidRDefault="00EE71EC" w:rsidP="00AD6AD1">
      <w:pPr>
        <w:rPr>
          <w:lang w:val="en-US"/>
        </w:rPr>
      </w:pPr>
      <w:r w:rsidRPr="00EE71EC">
        <w:rPr>
          <w:lang w:val="en-US"/>
        </w:rPr>
        <w:t xml:space="preserve">The scope of ecology contains a wide array of interacting levels of organization spanning micro-level (e.g., cells) </w:t>
      </w:r>
      <w:proofErr w:type="gramStart"/>
      <w:r w:rsidRPr="00EE71EC">
        <w:rPr>
          <w:lang w:val="en-US"/>
        </w:rPr>
        <w:t>to a planetary scale (e.g., biosphere) phenomena</w:t>
      </w:r>
      <w:proofErr w:type="gramEnd"/>
      <w:r w:rsidRPr="00EE71EC">
        <w:rPr>
          <w:lang w:val="en-US"/>
        </w:rPr>
        <w:t>. Ecosystems, for example, contain abiotic resources and interacting life forms (i.e., individual organisms that aggregate into populations which aggregate into distinct ecological communities). Ecosystems are dynamic, they do not always follow a linear successional path, but they are always changing, sometimes rapidly and sometimes so slowly that it can take thousands of years for ecological processes to bring about certain successional stages of a forest. An ecosystem's area can vary greatly, from tiny to vast. A single tree is of little consequence to the classification of a forest ecosystem, but critically relevant to organisms living in and on it.[3] Several generations of an aphid population can exist over the lifespan of a single leaf. Each of those aphids, in turn, support diverse bacterial communities.[4] The nature of connections in ecological communities cannot be explained by knowing the details of each species in isolation, because the emergent pattern is neither revealed nor predicted until the ecosystem is studied as an integrated whole.[5] Some ecological principles, however, do exhibit collective properties where the sum of the components explain the properties of the whole, such as birth rates of a population being equal to the sum of individual births o</w:t>
      </w:r>
      <w:r>
        <w:rPr>
          <w:lang w:val="en-US"/>
        </w:rPr>
        <w:t>ver a designated time frame.[6]</w:t>
      </w:r>
    </w:p>
    <w:p w:rsidR="00E556DF" w:rsidRDefault="00E556DF" w:rsidP="00E556DF">
      <w:pPr>
        <w:pStyle w:val="2"/>
        <w:rPr>
          <w:lang w:val="en-US"/>
        </w:rPr>
      </w:pPr>
      <w:bookmarkStart w:id="16" w:name="_Toc509410335"/>
      <w:r w:rsidRPr="0025144B">
        <w:rPr>
          <w:lang w:val="en-US"/>
        </w:rPr>
        <w:t>Levels, scope, and scale of organization</w:t>
      </w:r>
      <w:r>
        <w:rPr>
          <w:lang w:val="en-US"/>
        </w:rPr>
        <w:t>2</w:t>
      </w:r>
      <w:bookmarkEnd w:id="16"/>
    </w:p>
    <w:p w:rsidR="005E1BD7" w:rsidRDefault="00E556DF" w:rsidP="005E1BD7">
      <w:pPr>
        <w:rPr>
          <w:lang w:val="en-US"/>
        </w:rPr>
      </w:pPr>
      <w:r w:rsidRPr="00EE71EC">
        <w:rPr>
          <w:lang w:val="en-US"/>
        </w:rPr>
        <w:t xml:space="preserve">The scope of ecology contains a wide array of interacting levels of organization spanning micro-level (e.g., cells) </w:t>
      </w:r>
      <w:proofErr w:type="gramStart"/>
      <w:r w:rsidRPr="00EE71EC">
        <w:rPr>
          <w:lang w:val="en-US"/>
        </w:rPr>
        <w:t>to a planetary scale (e.g., biosphere) phenomena</w:t>
      </w:r>
      <w:proofErr w:type="gramEnd"/>
      <w:r w:rsidRPr="00EE71EC">
        <w:rPr>
          <w:lang w:val="en-US"/>
        </w:rPr>
        <w:t xml:space="preserve">. Ecosystems, for example, contain abiotic resources and interacting life forms (i.e., individual organisms that aggregate into populations which aggregate into distinct ecological communities). </w:t>
      </w:r>
    </w:p>
    <w:p w:rsidR="005E1BD7" w:rsidRDefault="005E1BD7" w:rsidP="005E1BD7">
      <w:pPr>
        <w:ind w:firstLine="0"/>
        <w:rPr>
          <w:lang w:val="en-US"/>
        </w:rPr>
      </w:pPr>
      <w:r>
        <w:rPr>
          <w:lang w:val="en-US"/>
        </w:rPr>
        <w:t xml:space="preserve">Complex Table (less accessible)      </w:t>
      </w:r>
    </w:p>
    <w:p w:rsidR="005E1BD7" w:rsidRPr="008E7BE8" w:rsidRDefault="005E1BD7" w:rsidP="005E1BD7">
      <w:pPr>
        <w:rPr>
          <w:b/>
          <w:sz w:val="28"/>
          <w:szCs w:val="28"/>
          <w:lang w:val="en-US"/>
        </w:rPr>
      </w:pPr>
      <w:r w:rsidRPr="008E7BE8">
        <w:rPr>
          <w:b/>
          <w:sz w:val="28"/>
          <w:szCs w:val="28"/>
          <w:lang w:val="en-US"/>
        </w:rPr>
        <w:t>Class Schedule</w:t>
      </w:r>
    </w:p>
    <w:tbl>
      <w:tblPr>
        <w:tblStyle w:val="1-1"/>
        <w:tblW w:w="0" w:type="auto"/>
        <w:tblLook w:val="04A0"/>
      </w:tblPr>
      <w:tblGrid>
        <w:gridCol w:w="2273"/>
        <w:gridCol w:w="2268"/>
        <w:gridCol w:w="1696"/>
        <w:gridCol w:w="1483"/>
        <w:gridCol w:w="1566"/>
      </w:tblGrid>
      <w:tr w:rsidR="001D10C7" w:rsidTr="00A76014">
        <w:trPr>
          <w:cnfStyle w:val="100000000000"/>
          <w:trHeight w:val="391"/>
        </w:trPr>
        <w:tc>
          <w:tcPr>
            <w:cnfStyle w:val="001000000000"/>
            <w:tcW w:w="2273" w:type="dxa"/>
          </w:tcPr>
          <w:p w:rsidR="001D10C7" w:rsidRDefault="001D10C7" w:rsidP="00AD6AD1">
            <w:pPr>
              <w:ind w:firstLine="0"/>
              <w:rPr>
                <w:lang w:val="en-US"/>
              </w:rPr>
            </w:pPr>
            <w:r w:rsidRPr="001D10C7">
              <w:rPr>
                <w:lang w:val="en-US"/>
              </w:rPr>
              <w:t>LESSON</w:t>
            </w:r>
          </w:p>
        </w:tc>
        <w:tc>
          <w:tcPr>
            <w:tcW w:w="2268" w:type="dxa"/>
          </w:tcPr>
          <w:p w:rsidR="001D10C7" w:rsidRDefault="001D10C7" w:rsidP="00AD6AD1">
            <w:pPr>
              <w:ind w:firstLine="0"/>
              <w:cnfStyle w:val="100000000000"/>
              <w:rPr>
                <w:lang w:val="en-US"/>
              </w:rPr>
            </w:pPr>
            <w:r>
              <w:rPr>
                <w:lang w:val="en-US"/>
              </w:rPr>
              <w:t>TOPIC</w:t>
            </w:r>
          </w:p>
        </w:tc>
        <w:tc>
          <w:tcPr>
            <w:tcW w:w="1696" w:type="dxa"/>
          </w:tcPr>
          <w:p w:rsidR="001D10C7" w:rsidRDefault="001D10C7" w:rsidP="00AD6AD1">
            <w:pPr>
              <w:ind w:firstLine="0"/>
              <w:cnfStyle w:val="100000000000"/>
              <w:rPr>
                <w:lang w:val="en-US"/>
              </w:rPr>
            </w:pPr>
            <w:r>
              <w:rPr>
                <w:lang w:val="en-US"/>
              </w:rPr>
              <w:t>ASSIGNMENT</w:t>
            </w:r>
          </w:p>
        </w:tc>
        <w:tc>
          <w:tcPr>
            <w:tcW w:w="1483" w:type="dxa"/>
          </w:tcPr>
          <w:p w:rsidR="001D10C7" w:rsidRDefault="001D10C7" w:rsidP="001D10C7">
            <w:pPr>
              <w:ind w:firstLine="0"/>
              <w:cnfStyle w:val="100000000000"/>
              <w:rPr>
                <w:lang w:val="en-US"/>
              </w:rPr>
            </w:pPr>
            <w:r>
              <w:rPr>
                <w:lang w:val="en-US"/>
              </w:rPr>
              <w:t>Points</w:t>
            </w:r>
          </w:p>
        </w:tc>
        <w:tc>
          <w:tcPr>
            <w:tcW w:w="1566" w:type="dxa"/>
          </w:tcPr>
          <w:p w:rsidR="001D10C7" w:rsidRDefault="001D10C7" w:rsidP="001D10C7">
            <w:pPr>
              <w:ind w:firstLine="0"/>
              <w:cnfStyle w:val="100000000000"/>
              <w:rPr>
                <w:lang w:val="en-US"/>
              </w:rPr>
            </w:pPr>
            <w:r>
              <w:rPr>
                <w:lang w:val="en-US"/>
              </w:rPr>
              <w:t>DUE</w:t>
            </w:r>
          </w:p>
        </w:tc>
      </w:tr>
      <w:tr w:rsidR="001D10C7" w:rsidTr="00A76014">
        <w:trPr>
          <w:cnfStyle w:val="000000100000"/>
          <w:trHeight w:val="486"/>
        </w:trPr>
        <w:tc>
          <w:tcPr>
            <w:cnfStyle w:val="001000000000"/>
            <w:tcW w:w="2273" w:type="dxa"/>
            <w:vMerge w:val="restart"/>
          </w:tcPr>
          <w:p w:rsidR="001D10C7" w:rsidRDefault="001D10C7" w:rsidP="005A7DD7">
            <w:pPr>
              <w:ind w:firstLine="0"/>
              <w:jc w:val="center"/>
              <w:rPr>
                <w:lang w:val="en-US"/>
              </w:rPr>
            </w:pPr>
            <w:r>
              <w:rPr>
                <w:lang w:val="en-US"/>
              </w:rPr>
              <w:t>1</w:t>
            </w:r>
          </w:p>
        </w:tc>
        <w:tc>
          <w:tcPr>
            <w:tcW w:w="2268" w:type="dxa"/>
            <w:vMerge w:val="restart"/>
          </w:tcPr>
          <w:p w:rsidR="001D10C7" w:rsidRDefault="001D10C7" w:rsidP="00AD6AD1">
            <w:pPr>
              <w:ind w:firstLine="0"/>
              <w:cnfStyle w:val="000000100000"/>
              <w:rPr>
                <w:lang w:val="en-US"/>
              </w:rPr>
            </w:pPr>
            <w:r>
              <w:rPr>
                <w:lang w:val="en-US"/>
              </w:rPr>
              <w:t>What is Distance Learning?</w:t>
            </w:r>
          </w:p>
        </w:tc>
        <w:tc>
          <w:tcPr>
            <w:tcW w:w="1696" w:type="dxa"/>
          </w:tcPr>
          <w:p w:rsidR="001D10C7" w:rsidRDefault="001D10C7" w:rsidP="0085635E">
            <w:pPr>
              <w:ind w:firstLine="0"/>
              <w:cnfStyle w:val="000000100000"/>
              <w:rPr>
                <w:lang w:val="en-US"/>
              </w:rPr>
            </w:pPr>
            <w:r>
              <w:rPr>
                <w:lang w:val="en-US"/>
              </w:rPr>
              <w:t>Wiki #1</w:t>
            </w:r>
          </w:p>
        </w:tc>
        <w:tc>
          <w:tcPr>
            <w:tcW w:w="1483" w:type="dxa"/>
          </w:tcPr>
          <w:p w:rsidR="001D10C7" w:rsidRDefault="001D10C7" w:rsidP="00AD6AD1">
            <w:pPr>
              <w:ind w:firstLine="0"/>
              <w:cnfStyle w:val="000000100000"/>
              <w:rPr>
                <w:lang w:val="en-US"/>
              </w:rPr>
            </w:pPr>
            <w:r>
              <w:rPr>
                <w:lang w:val="en-US"/>
              </w:rPr>
              <w:t>10</w:t>
            </w:r>
          </w:p>
        </w:tc>
        <w:tc>
          <w:tcPr>
            <w:tcW w:w="1566" w:type="dxa"/>
          </w:tcPr>
          <w:p w:rsidR="001D10C7" w:rsidRDefault="001D10C7" w:rsidP="00AD6AD1">
            <w:pPr>
              <w:ind w:firstLine="0"/>
              <w:cnfStyle w:val="000000100000"/>
              <w:rPr>
                <w:lang w:val="en-US"/>
              </w:rPr>
            </w:pPr>
            <w:r>
              <w:rPr>
                <w:lang w:val="en-US"/>
              </w:rPr>
              <w:t>March10</w:t>
            </w:r>
          </w:p>
        </w:tc>
      </w:tr>
      <w:tr w:rsidR="001D10C7" w:rsidTr="00A76014">
        <w:trPr>
          <w:cnfStyle w:val="000000010000"/>
          <w:trHeight w:val="413"/>
        </w:trPr>
        <w:tc>
          <w:tcPr>
            <w:cnfStyle w:val="001000000000"/>
            <w:tcW w:w="2273" w:type="dxa"/>
            <w:vMerge/>
          </w:tcPr>
          <w:p w:rsidR="001D10C7" w:rsidRDefault="001D10C7" w:rsidP="005A7DD7">
            <w:pPr>
              <w:ind w:firstLine="0"/>
              <w:jc w:val="center"/>
              <w:rPr>
                <w:lang w:val="en-US"/>
              </w:rPr>
            </w:pPr>
          </w:p>
        </w:tc>
        <w:tc>
          <w:tcPr>
            <w:tcW w:w="2268" w:type="dxa"/>
            <w:vMerge/>
          </w:tcPr>
          <w:p w:rsidR="001D10C7" w:rsidRDefault="001D10C7" w:rsidP="00AD6AD1">
            <w:pPr>
              <w:ind w:firstLine="0"/>
              <w:cnfStyle w:val="000000010000"/>
              <w:rPr>
                <w:lang w:val="en-US"/>
              </w:rPr>
            </w:pPr>
          </w:p>
        </w:tc>
        <w:tc>
          <w:tcPr>
            <w:tcW w:w="1696" w:type="dxa"/>
          </w:tcPr>
          <w:p w:rsidR="001D10C7" w:rsidRDefault="001D10C7" w:rsidP="001D10C7">
            <w:pPr>
              <w:ind w:firstLine="0"/>
              <w:cnfStyle w:val="000000010000"/>
              <w:rPr>
                <w:lang w:val="en-US"/>
              </w:rPr>
            </w:pPr>
            <w:r>
              <w:rPr>
                <w:lang w:val="en-US"/>
              </w:rPr>
              <w:t>Presentation</w:t>
            </w:r>
          </w:p>
        </w:tc>
        <w:tc>
          <w:tcPr>
            <w:tcW w:w="1483" w:type="dxa"/>
          </w:tcPr>
          <w:p w:rsidR="001D10C7" w:rsidRDefault="001D10C7" w:rsidP="00AD6AD1">
            <w:pPr>
              <w:ind w:firstLine="0"/>
              <w:cnfStyle w:val="000000010000"/>
              <w:rPr>
                <w:lang w:val="en-US"/>
              </w:rPr>
            </w:pPr>
            <w:r>
              <w:rPr>
                <w:lang w:val="en-US"/>
              </w:rPr>
              <w:t>20</w:t>
            </w:r>
          </w:p>
        </w:tc>
        <w:tc>
          <w:tcPr>
            <w:tcW w:w="1566" w:type="dxa"/>
          </w:tcPr>
          <w:p w:rsidR="001D10C7" w:rsidRDefault="001D10C7" w:rsidP="00AD6AD1">
            <w:pPr>
              <w:cnfStyle w:val="000000010000"/>
              <w:rPr>
                <w:lang w:val="en-US"/>
              </w:rPr>
            </w:pPr>
          </w:p>
        </w:tc>
      </w:tr>
      <w:tr w:rsidR="001D10C7" w:rsidTr="00A76014">
        <w:trPr>
          <w:cnfStyle w:val="000000100000"/>
          <w:trHeight w:val="449"/>
        </w:trPr>
        <w:tc>
          <w:tcPr>
            <w:cnfStyle w:val="001000000000"/>
            <w:tcW w:w="2273" w:type="dxa"/>
          </w:tcPr>
          <w:p w:rsidR="001D10C7" w:rsidRDefault="001D10C7" w:rsidP="005A7DD7">
            <w:pPr>
              <w:ind w:firstLine="0"/>
              <w:jc w:val="center"/>
              <w:rPr>
                <w:lang w:val="en-US"/>
              </w:rPr>
            </w:pPr>
            <w:r>
              <w:rPr>
                <w:lang w:val="en-US"/>
              </w:rPr>
              <w:t>2</w:t>
            </w:r>
          </w:p>
        </w:tc>
        <w:tc>
          <w:tcPr>
            <w:tcW w:w="2268" w:type="dxa"/>
          </w:tcPr>
          <w:p w:rsidR="001D10C7" w:rsidRDefault="001D10C7" w:rsidP="00AD6AD1">
            <w:pPr>
              <w:ind w:firstLine="0"/>
              <w:cnfStyle w:val="000000100000"/>
              <w:rPr>
                <w:lang w:val="en-US"/>
              </w:rPr>
            </w:pPr>
            <w:r>
              <w:rPr>
                <w:lang w:val="en-US"/>
              </w:rPr>
              <w:t xml:space="preserve">  History  &amp; Theories</w:t>
            </w:r>
          </w:p>
        </w:tc>
        <w:tc>
          <w:tcPr>
            <w:tcW w:w="1696" w:type="dxa"/>
          </w:tcPr>
          <w:p w:rsidR="001D10C7" w:rsidRDefault="001D10C7" w:rsidP="0085635E">
            <w:pPr>
              <w:ind w:firstLine="0"/>
              <w:cnfStyle w:val="000000100000"/>
              <w:rPr>
                <w:lang w:val="en-US"/>
              </w:rPr>
            </w:pPr>
            <w:r>
              <w:rPr>
                <w:lang w:val="en-US"/>
              </w:rPr>
              <w:t>Brief Paper</w:t>
            </w:r>
          </w:p>
        </w:tc>
        <w:tc>
          <w:tcPr>
            <w:tcW w:w="1483" w:type="dxa"/>
          </w:tcPr>
          <w:p w:rsidR="001D10C7" w:rsidRDefault="001D10C7" w:rsidP="00AD6AD1">
            <w:pPr>
              <w:ind w:firstLine="0"/>
              <w:cnfStyle w:val="000000100000"/>
              <w:rPr>
                <w:lang w:val="en-US"/>
              </w:rPr>
            </w:pPr>
            <w:r>
              <w:rPr>
                <w:lang w:val="en-US"/>
              </w:rPr>
              <w:t>20</w:t>
            </w:r>
          </w:p>
        </w:tc>
        <w:tc>
          <w:tcPr>
            <w:tcW w:w="1566" w:type="dxa"/>
          </w:tcPr>
          <w:p w:rsidR="001D10C7" w:rsidRDefault="001D10C7" w:rsidP="00AD6AD1">
            <w:pPr>
              <w:ind w:firstLine="0"/>
              <w:cnfStyle w:val="000000100000"/>
              <w:rPr>
                <w:lang w:val="en-US"/>
              </w:rPr>
            </w:pPr>
            <w:r>
              <w:rPr>
                <w:lang w:val="en-US"/>
              </w:rPr>
              <w:t>March 24</w:t>
            </w:r>
          </w:p>
        </w:tc>
      </w:tr>
      <w:tr w:rsidR="001D10C7" w:rsidTr="005B7496">
        <w:trPr>
          <w:cnfStyle w:val="000000010000"/>
          <w:trHeight w:val="287"/>
        </w:trPr>
        <w:tc>
          <w:tcPr>
            <w:cnfStyle w:val="001000000000"/>
            <w:tcW w:w="9286" w:type="dxa"/>
            <w:gridSpan w:val="5"/>
          </w:tcPr>
          <w:p w:rsidR="001D10C7" w:rsidRDefault="005A7DD7" w:rsidP="005A7DD7">
            <w:pPr>
              <w:ind w:firstLine="0"/>
              <w:rPr>
                <w:lang w:val="en-US"/>
              </w:rPr>
            </w:pPr>
            <w:r>
              <w:rPr>
                <w:lang w:val="en-US"/>
              </w:rPr>
              <w:t xml:space="preserve">                                                                        Spring Break</w:t>
            </w:r>
          </w:p>
        </w:tc>
      </w:tr>
      <w:tr w:rsidR="005A7DD7" w:rsidTr="00A76014">
        <w:trPr>
          <w:cnfStyle w:val="000000100000"/>
          <w:trHeight w:val="564"/>
        </w:trPr>
        <w:tc>
          <w:tcPr>
            <w:cnfStyle w:val="001000000000"/>
            <w:tcW w:w="2273" w:type="dxa"/>
            <w:vMerge w:val="restart"/>
          </w:tcPr>
          <w:p w:rsidR="005A7DD7" w:rsidRDefault="005A7DD7" w:rsidP="005A7DD7">
            <w:pPr>
              <w:ind w:firstLine="0"/>
              <w:jc w:val="center"/>
              <w:rPr>
                <w:lang w:val="en-US"/>
              </w:rPr>
            </w:pPr>
            <w:r>
              <w:rPr>
                <w:lang w:val="en-US"/>
              </w:rPr>
              <w:t>3</w:t>
            </w:r>
          </w:p>
        </w:tc>
        <w:tc>
          <w:tcPr>
            <w:tcW w:w="2268" w:type="dxa"/>
            <w:vMerge w:val="restart"/>
          </w:tcPr>
          <w:p w:rsidR="005A7DD7" w:rsidRDefault="005A7DD7" w:rsidP="00AD6AD1">
            <w:pPr>
              <w:ind w:firstLine="0"/>
              <w:cnfStyle w:val="000000100000"/>
              <w:rPr>
                <w:lang w:val="en-US"/>
              </w:rPr>
            </w:pPr>
            <w:r>
              <w:rPr>
                <w:lang w:val="en-US"/>
              </w:rPr>
              <w:t>Distance Learners</w:t>
            </w:r>
          </w:p>
        </w:tc>
        <w:tc>
          <w:tcPr>
            <w:tcW w:w="1696" w:type="dxa"/>
          </w:tcPr>
          <w:p w:rsidR="005A7DD7" w:rsidRDefault="005A7DD7" w:rsidP="00AD6AD1">
            <w:pPr>
              <w:ind w:firstLine="0"/>
              <w:cnfStyle w:val="000000100000"/>
              <w:rPr>
                <w:lang w:val="en-US"/>
              </w:rPr>
            </w:pPr>
            <w:r>
              <w:rPr>
                <w:lang w:val="en-US"/>
              </w:rPr>
              <w:t>Discussion #1</w:t>
            </w:r>
          </w:p>
        </w:tc>
        <w:tc>
          <w:tcPr>
            <w:tcW w:w="1483" w:type="dxa"/>
          </w:tcPr>
          <w:p w:rsidR="005A7DD7" w:rsidRDefault="005A7DD7" w:rsidP="00AD6AD1">
            <w:pPr>
              <w:ind w:firstLine="0"/>
              <w:cnfStyle w:val="000000100000"/>
              <w:rPr>
                <w:lang w:val="en-US"/>
              </w:rPr>
            </w:pPr>
            <w:r>
              <w:rPr>
                <w:lang w:val="en-US"/>
              </w:rPr>
              <w:t>10</w:t>
            </w:r>
          </w:p>
        </w:tc>
        <w:tc>
          <w:tcPr>
            <w:tcW w:w="1566" w:type="dxa"/>
          </w:tcPr>
          <w:p w:rsidR="005A7DD7" w:rsidRDefault="005A7DD7" w:rsidP="00AD6AD1">
            <w:pPr>
              <w:ind w:firstLine="0"/>
              <w:cnfStyle w:val="000000100000"/>
              <w:rPr>
                <w:lang w:val="en-US"/>
              </w:rPr>
            </w:pPr>
            <w:r>
              <w:rPr>
                <w:lang w:val="en-US"/>
              </w:rPr>
              <w:t>April 7</w:t>
            </w:r>
          </w:p>
        </w:tc>
      </w:tr>
      <w:tr w:rsidR="005A7DD7" w:rsidTr="00A76014">
        <w:trPr>
          <w:cnfStyle w:val="000000010000"/>
          <w:trHeight w:val="220"/>
        </w:trPr>
        <w:tc>
          <w:tcPr>
            <w:cnfStyle w:val="001000000000"/>
            <w:tcW w:w="2273" w:type="dxa"/>
            <w:vMerge/>
          </w:tcPr>
          <w:p w:rsidR="005A7DD7" w:rsidRDefault="005A7DD7" w:rsidP="00AD6AD1">
            <w:pPr>
              <w:ind w:firstLine="0"/>
              <w:rPr>
                <w:lang w:val="en-US"/>
              </w:rPr>
            </w:pPr>
          </w:p>
        </w:tc>
        <w:tc>
          <w:tcPr>
            <w:tcW w:w="2268" w:type="dxa"/>
            <w:vMerge/>
          </w:tcPr>
          <w:p w:rsidR="005A7DD7" w:rsidRDefault="005A7DD7" w:rsidP="00AD6AD1">
            <w:pPr>
              <w:ind w:firstLine="0"/>
              <w:cnfStyle w:val="000000010000"/>
              <w:rPr>
                <w:lang w:val="en-US"/>
              </w:rPr>
            </w:pPr>
          </w:p>
        </w:tc>
        <w:tc>
          <w:tcPr>
            <w:tcW w:w="1696" w:type="dxa"/>
          </w:tcPr>
          <w:p w:rsidR="005A7DD7" w:rsidRDefault="005A7DD7" w:rsidP="00AD6AD1">
            <w:pPr>
              <w:ind w:firstLine="0"/>
              <w:cnfStyle w:val="000000010000"/>
              <w:rPr>
                <w:lang w:val="en-US"/>
              </w:rPr>
            </w:pPr>
            <w:r>
              <w:rPr>
                <w:lang w:val="en-US"/>
              </w:rPr>
              <w:t>Group Project</w:t>
            </w:r>
          </w:p>
        </w:tc>
        <w:tc>
          <w:tcPr>
            <w:tcW w:w="1483" w:type="dxa"/>
          </w:tcPr>
          <w:p w:rsidR="005A7DD7" w:rsidRDefault="005A7DD7" w:rsidP="00AD6AD1">
            <w:pPr>
              <w:ind w:firstLine="0"/>
              <w:cnfStyle w:val="000000010000"/>
              <w:rPr>
                <w:lang w:val="en-US"/>
              </w:rPr>
            </w:pPr>
            <w:r>
              <w:rPr>
                <w:lang w:val="en-US"/>
              </w:rPr>
              <w:t>50</w:t>
            </w:r>
          </w:p>
        </w:tc>
        <w:tc>
          <w:tcPr>
            <w:tcW w:w="1566" w:type="dxa"/>
          </w:tcPr>
          <w:p w:rsidR="005A7DD7" w:rsidRDefault="005A7DD7" w:rsidP="00AD6AD1">
            <w:pPr>
              <w:ind w:firstLine="0"/>
              <w:cnfStyle w:val="000000010000"/>
              <w:rPr>
                <w:lang w:val="en-US"/>
              </w:rPr>
            </w:pPr>
            <w:r>
              <w:rPr>
                <w:lang w:val="en-US"/>
              </w:rPr>
              <w:t>April 14</w:t>
            </w:r>
          </w:p>
        </w:tc>
      </w:tr>
      <w:tr w:rsidR="005A7DD7" w:rsidTr="00A76014">
        <w:trPr>
          <w:cnfStyle w:val="000000100000"/>
          <w:trHeight w:val="569"/>
        </w:trPr>
        <w:tc>
          <w:tcPr>
            <w:cnfStyle w:val="001000000000"/>
            <w:tcW w:w="2273" w:type="dxa"/>
          </w:tcPr>
          <w:p w:rsidR="005A7DD7" w:rsidRDefault="005A7DD7" w:rsidP="005A7DD7">
            <w:pPr>
              <w:ind w:firstLine="0"/>
              <w:jc w:val="center"/>
              <w:rPr>
                <w:lang w:val="en-US"/>
              </w:rPr>
            </w:pPr>
            <w:r>
              <w:rPr>
                <w:lang w:val="en-US"/>
              </w:rPr>
              <w:t>4</w:t>
            </w:r>
          </w:p>
        </w:tc>
        <w:tc>
          <w:tcPr>
            <w:tcW w:w="2268" w:type="dxa"/>
          </w:tcPr>
          <w:p w:rsidR="005A7DD7" w:rsidRDefault="005A7DD7" w:rsidP="005A7DD7">
            <w:pPr>
              <w:ind w:firstLine="0"/>
              <w:cnfStyle w:val="000000100000"/>
              <w:rPr>
                <w:lang w:val="en-US"/>
              </w:rPr>
            </w:pPr>
            <w:r>
              <w:rPr>
                <w:lang w:val="en-US"/>
              </w:rPr>
              <w:t>Media Selection</w:t>
            </w:r>
          </w:p>
        </w:tc>
        <w:tc>
          <w:tcPr>
            <w:tcW w:w="1696" w:type="dxa"/>
          </w:tcPr>
          <w:p w:rsidR="005A7DD7" w:rsidRDefault="005A7DD7" w:rsidP="00AD6AD1">
            <w:pPr>
              <w:ind w:firstLine="0"/>
              <w:cnfStyle w:val="000000100000"/>
              <w:rPr>
                <w:lang w:val="en-US"/>
              </w:rPr>
            </w:pPr>
            <w:r>
              <w:rPr>
                <w:lang w:val="en-US"/>
              </w:rPr>
              <w:t>Blog #1</w:t>
            </w:r>
          </w:p>
        </w:tc>
        <w:tc>
          <w:tcPr>
            <w:tcW w:w="1483" w:type="dxa"/>
          </w:tcPr>
          <w:p w:rsidR="005A7DD7" w:rsidRDefault="005A7DD7" w:rsidP="00AD6AD1">
            <w:pPr>
              <w:ind w:firstLine="0"/>
              <w:cnfStyle w:val="000000100000"/>
              <w:rPr>
                <w:lang w:val="en-US"/>
              </w:rPr>
            </w:pPr>
            <w:r>
              <w:rPr>
                <w:lang w:val="en-US"/>
              </w:rPr>
              <w:t>10</w:t>
            </w:r>
          </w:p>
        </w:tc>
        <w:tc>
          <w:tcPr>
            <w:tcW w:w="1566" w:type="dxa"/>
          </w:tcPr>
          <w:p w:rsidR="005A7DD7" w:rsidRDefault="005A7DD7" w:rsidP="00AD6AD1">
            <w:pPr>
              <w:ind w:firstLine="0"/>
              <w:cnfStyle w:val="000000100000"/>
              <w:rPr>
                <w:lang w:val="en-US"/>
              </w:rPr>
            </w:pPr>
            <w:r>
              <w:rPr>
                <w:lang w:val="en-US"/>
              </w:rPr>
              <w:t>April 21</w:t>
            </w:r>
          </w:p>
        </w:tc>
      </w:tr>
    </w:tbl>
    <w:p w:rsidR="0025144B" w:rsidRDefault="00A76014" w:rsidP="0025144B">
      <w:pPr>
        <w:pStyle w:val="1"/>
        <w:rPr>
          <w:lang w:val="en-US"/>
        </w:rPr>
      </w:pPr>
      <w:bookmarkStart w:id="17" w:name="_Toc509410336"/>
      <w:r w:rsidRPr="00A76014">
        <w:rPr>
          <w:noProof/>
          <w:lang w:eastAsia="el-GR"/>
        </w:rPr>
        <w:lastRenderedPageBreak/>
        <w:drawing>
          <wp:anchor distT="0" distB="0" distL="114300" distR="114300" simplePos="0" relativeHeight="251658240" behindDoc="1" locked="0" layoutInCell="1" allowOverlap="1">
            <wp:simplePos x="0" y="0"/>
            <wp:positionH relativeFrom="column">
              <wp:posOffset>53340</wp:posOffset>
            </wp:positionH>
            <wp:positionV relativeFrom="paragraph">
              <wp:posOffset>-121285</wp:posOffset>
            </wp:positionV>
            <wp:extent cx="2865120" cy="2054860"/>
            <wp:effectExtent l="0" t="0" r="0" b="2540"/>
            <wp:wrapTight wrapText="bothSides">
              <wp:wrapPolygon edited="0">
                <wp:start x="7612" y="0"/>
                <wp:lineTo x="0" y="2203"/>
                <wp:lineTo x="0" y="7609"/>
                <wp:lineTo x="574" y="16020"/>
                <wp:lineTo x="574" y="18823"/>
                <wp:lineTo x="1293" y="19224"/>
                <wp:lineTo x="5745" y="19224"/>
                <wp:lineTo x="8473" y="21426"/>
                <wp:lineTo x="8617" y="21426"/>
                <wp:lineTo x="13644" y="21426"/>
                <wp:lineTo x="13787" y="21426"/>
                <wp:lineTo x="14649" y="19224"/>
                <wp:lineTo x="15223" y="19224"/>
                <wp:lineTo x="17952" y="16621"/>
                <wp:lineTo x="18096" y="16020"/>
                <wp:lineTo x="18814" y="12816"/>
                <wp:lineTo x="21399" y="10012"/>
                <wp:lineTo x="21399" y="9412"/>
                <wp:lineTo x="21255" y="6408"/>
                <wp:lineTo x="19245" y="4606"/>
                <wp:lineTo x="17090" y="3204"/>
                <wp:lineTo x="17234" y="2002"/>
                <wp:lineTo x="14793" y="200"/>
                <wp:lineTo x="12782" y="0"/>
                <wp:lineTo x="7612" y="0"/>
              </wp:wrapPolygon>
            </wp:wrapTight>
            <wp:docPr id="1" name="Εικόνα 1" descr="http://www.springboardmagazine.com/SpringImages/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ringboardmagazine.com/SpringImages/lifecycle_apple.gif"/>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65120" cy="2054860"/>
                    </a:xfrm>
                    <a:prstGeom prst="rect">
                      <a:avLst/>
                    </a:prstGeom>
                    <a:noFill/>
                    <a:ln>
                      <a:noFill/>
                    </a:ln>
                  </pic:spPr>
                </pic:pic>
              </a:graphicData>
            </a:graphic>
          </wp:anchor>
        </w:drawing>
      </w:r>
      <w:r w:rsidR="0025144B" w:rsidRPr="0025144B">
        <w:rPr>
          <w:lang w:val="en-US"/>
        </w:rPr>
        <w:t>Biodiversity</w:t>
      </w:r>
      <w:bookmarkEnd w:id="17"/>
    </w:p>
    <w:p w:rsidR="00EE71EC" w:rsidRDefault="00EE71EC" w:rsidP="00AD6AD1">
      <w:pPr>
        <w:rPr>
          <w:lang w:val="en-US"/>
        </w:rPr>
      </w:pPr>
      <w:r w:rsidRPr="00EE71EC">
        <w:rPr>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maintaining ecosystem </w:t>
      </w:r>
      <w:proofErr w:type="gramStart"/>
      <w:r w:rsidRPr="00EE71EC">
        <w:rPr>
          <w:lang w:val="en-US"/>
        </w:rPr>
        <w:t>services[</w:t>
      </w:r>
      <w:proofErr w:type="gramEnd"/>
      <w:r w:rsidRPr="00EE71EC">
        <w:rPr>
          <w:lang w:val="en-US"/>
        </w:rPr>
        <w:t>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p>
    <w:p w:rsidR="00A0706E" w:rsidRDefault="00A0706E" w:rsidP="00A0706E">
      <w:pPr>
        <w:pStyle w:val="2"/>
        <w:rPr>
          <w:lang w:val="en-US"/>
        </w:rPr>
      </w:pPr>
      <w:bookmarkStart w:id="18" w:name="_Toc509410337"/>
      <w:r w:rsidRPr="0025144B">
        <w:rPr>
          <w:lang w:val="en-US"/>
        </w:rPr>
        <w:t>Biodiversity</w:t>
      </w:r>
      <w:r>
        <w:rPr>
          <w:lang w:val="en-US"/>
        </w:rPr>
        <w:t>2</w:t>
      </w:r>
      <w:bookmarkEnd w:id="18"/>
    </w:p>
    <w:p w:rsidR="00A0706E" w:rsidRDefault="00A0706E" w:rsidP="00AD6AD1">
      <w:pPr>
        <w:rPr>
          <w:lang w:val="en-US"/>
        </w:rPr>
      </w:pPr>
      <w:r w:rsidRPr="00EE71EC">
        <w:rPr>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maintaining ecosystem </w:t>
      </w:r>
      <w:proofErr w:type="gramStart"/>
      <w:r w:rsidRPr="00EE71EC">
        <w:rPr>
          <w:lang w:val="en-US"/>
        </w:rPr>
        <w:t>services[</w:t>
      </w:r>
      <w:proofErr w:type="gramEnd"/>
      <w:r w:rsidRPr="00EE71EC">
        <w:rPr>
          <w:lang w:val="en-US"/>
        </w:rPr>
        <w:t>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p>
    <w:p w:rsidR="00A0706E" w:rsidRDefault="00A0706E" w:rsidP="00AD6AD1">
      <w:pPr>
        <w:rPr>
          <w:lang w:val="en-US"/>
        </w:rPr>
      </w:pPr>
    </w:p>
    <w:p w:rsidR="00EE71EC" w:rsidRDefault="00EE71EC" w:rsidP="00AD6AD1">
      <w:pPr>
        <w:rPr>
          <w:lang w:val="en-US"/>
        </w:rPr>
      </w:pPr>
      <w:r>
        <w:rPr>
          <w:lang w:val="en-US"/>
        </w:rPr>
        <w:br w:type="page"/>
      </w:r>
    </w:p>
    <w:p w:rsidR="0025144B" w:rsidRDefault="0025144B" w:rsidP="0025144B">
      <w:pPr>
        <w:pStyle w:val="1"/>
        <w:rPr>
          <w:lang w:val="en-US"/>
        </w:rPr>
      </w:pPr>
      <w:bookmarkStart w:id="19" w:name="_Toc509410338"/>
      <w:r>
        <w:rPr>
          <w:lang w:val="en-US"/>
        </w:rPr>
        <w:lastRenderedPageBreak/>
        <w:t>H</w:t>
      </w:r>
      <w:r w:rsidRPr="00EE71EC">
        <w:rPr>
          <w:lang w:val="en-US"/>
        </w:rPr>
        <w:t>abitat</w:t>
      </w:r>
      <w:bookmarkEnd w:id="19"/>
    </w:p>
    <w:p w:rsidR="00B23800" w:rsidRDefault="00EE71EC" w:rsidP="00AD6AD1">
      <w:pPr>
        <w:rPr>
          <w:lang w:val="en-US"/>
        </w:rPr>
      </w:pPr>
      <w:r w:rsidRPr="00EE71EC">
        <w:rPr>
          <w:lang w:val="en-US"/>
        </w:rPr>
        <w:t xml:space="preserve">The habitat of a species describes the environment over which a species is known to occur and the type of community that is formed as a result.[24]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animal."[25]:745 </w:t>
      </w:r>
      <w:proofErr w:type="gramStart"/>
      <w:r w:rsidRPr="00EE71EC">
        <w:rPr>
          <w:lang w:val="en-US"/>
        </w:rPr>
        <w:t>For</w:t>
      </w:r>
      <w:proofErr w:type="gramEnd"/>
      <w:r w:rsidRPr="00EE71EC">
        <w:rPr>
          <w:lang w:val="en-US"/>
        </w:rPr>
        <w:t xml:space="preserve">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w:t>
      </w:r>
      <w:proofErr w:type="spellStart"/>
      <w:r w:rsidRPr="00EE71EC">
        <w:rPr>
          <w:lang w:val="en-US"/>
        </w:rPr>
        <w:t>Tropidurushispidus</w:t>
      </w:r>
      <w:proofErr w:type="spellEnd"/>
      <w:r w:rsidRPr="00EE71EC">
        <w:rPr>
          <w:lang w:val="en-US"/>
        </w:rPr>
        <w:t xml:space="preserve">) has a flattened body relative to the main populations that live in open savanna. The population that lives in an isolated rock outcrop hides in crevasses where its flattened body offers a selective advantage. Habitat shifts also occur in the developmental life history of </w:t>
      </w:r>
      <w:proofErr w:type="gramStart"/>
      <w:r w:rsidRPr="00EE71EC">
        <w:rPr>
          <w:lang w:val="en-US"/>
        </w:rPr>
        <w:t>amphibians,</w:t>
      </w:r>
      <w:proofErr w:type="gramEnd"/>
      <w:r w:rsidRPr="00EE71EC">
        <w:rPr>
          <w:lang w:val="en-US"/>
        </w:rPr>
        <w:t xml:space="preserve"> and in insects that transition from aquatic to terrestrial habitats. Biotope and habitat are sometimes used interchangeably, but the former applies to a community's environment, whereas the latter applies to a species' environment</w:t>
      </w:r>
      <w:proofErr w:type="gramStart"/>
      <w:r w:rsidRPr="00EE71EC">
        <w:rPr>
          <w:lang w:val="en-US"/>
        </w:rPr>
        <w:t>.[</w:t>
      </w:r>
      <w:proofErr w:type="gramEnd"/>
      <w:r w:rsidRPr="00EE71EC">
        <w:rPr>
          <w:lang w:val="en-US"/>
        </w:rPr>
        <w:t>24][26][27]</w:t>
      </w:r>
    </w:p>
    <w:p w:rsidR="00F62899" w:rsidRDefault="00F62899" w:rsidP="00F62899">
      <w:pPr>
        <w:pStyle w:val="2"/>
        <w:rPr>
          <w:lang w:val="en-US"/>
        </w:rPr>
      </w:pPr>
      <w:bookmarkStart w:id="20" w:name="_Toc509410339"/>
      <w:r>
        <w:rPr>
          <w:lang w:val="en-US"/>
        </w:rPr>
        <w:t>H</w:t>
      </w:r>
      <w:r w:rsidRPr="00EE71EC">
        <w:rPr>
          <w:lang w:val="en-US"/>
        </w:rPr>
        <w:t>abitat</w:t>
      </w:r>
      <w:r>
        <w:rPr>
          <w:lang w:val="en-US"/>
        </w:rPr>
        <w:t>2</w:t>
      </w:r>
      <w:bookmarkEnd w:id="20"/>
    </w:p>
    <w:p w:rsidR="00F62899" w:rsidRPr="00F1477B" w:rsidRDefault="00F62899" w:rsidP="00AD6AD1">
      <w:pPr>
        <w:rPr>
          <w:lang w:val="en-US"/>
        </w:rPr>
      </w:pPr>
      <w:r w:rsidRPr="00EE71EC">
        <w:rPr>
          <w:lang w:val="en-US"/>
        </w:rPr>
        <w:t xml:space="preserve">The habitat of a species describes the environment over which a species is known to occur and the type of community that is formed as a result.[24]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animal."[25]:745 </w:t>
      </w:r>
      <w:proofErr w:type="gramStart"/>
      <w:r w:rsidRPr="00EE71EC">
        <w:rPr>
          <w:lang w:val="en-US"/>
        </w:rPr>
        <w:t>For</w:t>
      </w:r>
      <w:proofErr w:type="gramEnd"/>
      <w:r w:rsidRPr="00EE71EC">
        <w:rPr>
          <w:lang w:val="en-US"/>
        </w:rPr>
        <w:t xml:space="preserve">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w:t>
      </w:r>
      <w:proofErr w:type="spellStart"/>
      <w:r w:rsidRPr="00EE71EC">
        <w:rPr>
          <w:lang w:val="en-US"/>
        </w:rPr>
        <w:t>Tropidurushispidus</w:t>
      </w:r>
      <w:proofErr w:type="spellEnd"/>
      <w:r w:rsidRPr="00EE71EC">
        <w:rPr>
          <w:lang w:val="en-US"/>
        </w:rPr>
        <w:t xml:space="preserve">) has a flattened body relative to the main populations that live in open savanna. The population that lives in an isolated rock outcrop hides in crevasses where its flattened body offers a selective advantage. Habitat shifts also occur in the developmental life history of </w:t>
      </w:r>
      <w:proofErr w:type="gramStart"/>
      <w:r w:rsidRPr="00EE71EC">
        <w:rPr>
          <w:lang w:val="en-US"/>
        </w:rPr>
        <w:t>amphibians,</w:t>
      </w:r>
      <w:proofErr w:type="gramEnd"/>
      <w:r w:rsidRPr="00EE71EC">
        <w:rPr>
          <w:lang w:val="en-US"/>
        </w:rPr>
        <w:t xml:space="preserve"> and in insects that transition from aquatic to terrestrial habitats. Biotope and habitat are sometimes used interchangeably, but the former applies to a community's environment, whereas the latter applies to a species' environment</w:t>
      </w:r>
      <w:proofErr w:type="gramStart"/>
      <w:r w:rsidRPr="00EE71EC">
        <w:rPr>
          <w:lang w:val="en-US"/>
        </w:rPr>
        <w:t>.[</w:t>
      </w:r>
      <w:proofErr w:type="gramEnd"/>
      <w:r w:rsidRPr="00EE71EC">
        <w:rPr>
          <w:lang w:val="en-US"/>
        </w:rPr>
        <w:t>24][26][27]</w:t>
      </w:r>
    </w:p>
    <w:p w:rsidR="005160EF" w:rsidRDefault="005160EF">
      <w:pPr>
        <w:spacing w:after="200" w:line="276" w:lineRule="auto"/>
        <w:ind w:firstLine="0"/>
        <w:rPr>
          <w:lang w:val="en-US"/>
        </w:rPr>
      </w:pPr>
      <w:r>
        <w:rPr>
          <w:lang w:val="en-US"/>
        </w:rPr>
        <w:br w:type="page"/>
      </w:r>
    </w:p>
    <w:p w:rsidR="00F62899" w:rsidRPr="005160EF" w:rsidRDefault="005160EF" w:rsidP="00D020B6">
      <w:pPr>
        <w:jc w:val="center"/>
        <w:rPr>
          <w:rFonts w:ascii="Segoe Script" w:hAnsi="Segoe Script"/>
          <w:b/>
          <w:sz w:val="28"/>
          <w:szCs w:val="28"/>
          <w:lang w:val="en-US"/>
        </w:rPr>
      </w:pPr>
      <w:r w:rsidRPr="00824AA4">
        <w:rPr>
          <w:rFonts w:ascii="Segoe Script" w:hAnsi="Segoe Script"/>
          <w:b/>
          <w:sz w:val="32"/>
          <w:szCs w:val="32"/>
          <w:lang w:val="en-US"/>
        </w:rPr>
        <w:lastRenderedPageBreak/>
        <w:t xml:space="preserve">Η </w:t>
      </w:r>
      <w:proofErr w:type="spellStart"/>
      <w:r w:rsidRPr="00824AA4">
        <w:rPr>
          <w:rFonts w:ascii="Segoe Script" w:hAnsi="Segoe Script"/>
          <w:b/>
          <w:sz w:val="32"/>
          <w:szCs w:val="32"/>
          <w:lang w:val="en-US"/>
        </w:rPr>
        <w:t>οικογένειάμου</w:t>
      </w:r>
      <w:proofErr w:type="spellEnd"/>
      <w:r w:rsidR="003F04E5">
        <w:rPr>
          <w:rFonts w:ascii="Segoe Script" w:hAnsi="Segoe Script"/>
          <w:b/>
          <w:noProof/>
          <w:sz w:val="28"/>
          <w:szCs w:val="28"/>
          <w:lang w:eastAsia="el-GR"/>
        </w:rPr>
        <w:drawing>
          <wp:inline distT="0" distB="0" distL="0" distR="0">
            <wp:extent cx="5486400" cy="3200400"/>
            <wp:effectExtent l="19050" t="0" r="19050" b="0"/>
            <wp:docPr id="2"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sectPr w:rsidR="00F62899" w:rsidRPr="005160EF" w:rsidSect="00D020B6">
      <w:footerReference w:type="default" r:id="rId15"/>
      <w:footerReference w:type="first" r:id="rId16"/>
      <w:pgSz w:w="11906" w:h="16838"/>
      <w:pgMar w:top="1418" w:right="1418" w:bottom="1418" w:left="1418"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4D2F" w:rsidRDefault="00034D2F" w:rsidP="00034D2F">
      <w:pPr>
        <w:spacing w:after="0" w:line="240" w:lineRule="auto"/>
      </w:pPr>
      <w:r>
        <w:separator/>
      </w:r>
    </w:p>
  </w:endnote>
  <w:endnote w:type="continuationSeparator" w:id="1">
    <w:p w:rsidR="00034D2F" w:rsidRDefault="00034D2F" w:rsidP="00034D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egoe Script">
    <w:panose1 w:val="030B0504020000000003"/>
    <w:charset w:val="A1"/>
    <w:family w:val="script"/>
    <w:pitch w:val="variable"/>
    <w:sig w:usb0="0000028F"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2190644"/>
      <w:docPartObj>
        <w:docPartGallery w:val="Page Numbers (Bottom of Page)"/>
        <w:docPartUnique/>
      </w:docPartObj>
    </w:sdtPr>
    <w:sdtContent>
      <w:p w:rsidR="00034D2F" w:rsidRDefault="00034D2F">
        <w:pPr>
          <w:pStyle w:val="aa"/>
          <w:jc w:val="right"/>
        </w:pPr>
        <w:fldSimple w:instr=" PAGE   \* MERGEFORMAT ">
          <w:r w:rsidR="005E3B66">
            <w:rPr>
              <w:noProof/>
            </w:rPr>
            <w:t>2</w:t>
          </w:r>
        </w:fldSimple>
      </w:p>
    </w:sdtContent>
  </w:sdt>
  <w:p w:rsidR="00034D2F" w:rsidRDefault="00034D2F">
    <w:pPr>
      <w:pStyle w:val="aa"/>
    </w:pPr>
    <w:r>
      <w:t>1</w:t>
    </w:r>
    <w:r w:rsidRPr="00034D2F">
      <w:rPr>
        <w:vertAlign w:val="superscript"/>
      </w:rPr>
      <w:t>ο</w:t>
    </w:r>
    <w:r>
      <w:t xml:space="preserve"> λήμμα</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D2F" w:rsidRDefault="00034D2F" w:rsidP="00034D2F">
    <w:pPr>
      <w:pStyle w:val="aa"/>
      <w:ind w:firstLine="0"/>
    </w:pPr>
    <w:r>
      <w:rPr>
        <w:rFonts w:asciiTheme="majorHAnsi" w:hAnsiTheme="majorHAnsi" w:cstheme="majorHAnsi"/>
      </w:rPr>
      <w:t>1</w:t>
    </w:r>
    <w:r w:rsidRPr="00034D2F">
      <w:rPr>
        <w:rFonts w:asciiTheme="majorHAnsi" w:hAnsiTheme="majorHAnsi" w:cstheme="majorHAnsi"/>
        <w:vertAlign w:val="superscript"/>
      </w:rPr>
      <w:t>ο</w:t>
    </w:r>
    <w:r>
      <w:rPr>
        <w:rFonts w:asciiTheme="majorHAnsi" w:hAnsiTheme="majorHAnsi" w:cstheme="majorHAnsi"/>
      </w:rPr>
      <w:t xml:space="preserve"> λήμμα </w:t>
    </w:r>
    <w:r>
      <w:rPr>
        <w:rFonts w:asciiTheme="majorHAnsi" w:hAnsiTheme="majorHAnsi" w:cstheme="majorHAnsi"/>
      </w:rPr>
      <w:ptab w:relativeTo="margin" w:alignment="right" w:leader="none"/>
    </w:r>
    <w:r>
      <w:rPr>
        <w:rFonts w:asciiTheme="majorHAnsi" w:hAnsiTheme="majorHAnsi" w:cstheme="majorHAnsi"/>
      </w:rPr>
      <w:t xml:space="preserve">Σελίδα </w:t>
    </w:r>
    <w:fldSimple w:instr=" PAGE   \* MERGEFORMAT ">
      <w:r w:rsidR="0030293C" w:rsidRPr="0030293C">
        <w:rPr>
          <w:rFonts w:asciiTheme="majorHAnsi" w:hAnsiTheme="majorHAnsi" w:cstheme="majorHAnsi"/>
          <w:noProof/>
        </w:rPr>
        <w:t>0</w:t>
      </w:r>
    </w:fldSimple>
    <w:r>
      <w:rPr>
        <w:noProof/>
        <w:lang w:eastAsia="zh-TW"/>
      </w:rPr>
      <w:pict>
        <v:group id="_x0000_s2051" style="position:absolute;margin-left:0;margin-top:0;width:611.15pt;height:64.75pt;flip:y;z-index:251662336;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05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3" style="position:absolute;left:8;top:9;width:4031;height:1439;mso-width-percent:400;mso-height-percent:1000;mso-width-percent:400;mso-height-percent:1000;mso-width-relative:margin;mso-height-relative:bottom-margin-area" filled="f" stroked="f"/>
          <w10:wrap anchorx="page" anchory="page"/>
        </v:group>
      </w:pict>
    </w:r>
    <w:r>
      <w:rPr>
        <w:noProof/>
        <w:lang w:eastAsia="zh-TW"/>
      </w:rPr>
      <w:pict>
        <v:rect id="_x0000_s2050" style="position:absolute;margin-left:0;margin-top:0;width:7.15pt;height:63.95pt;z-index:251661312;mso-height-percent:900;mso-position-horizontal:center;mso-position-horizontal-relative:left-margin-area;mso-position-vertical:bottom;mso-position-vertical-relative:page;mso-height-percent:900;mso-height-relative:bottom-margin-area" fillcolor="#4bacc6 [3208]" strokecolor="#205867 [1608]">
          <w10:wrap anchorx="margin" anchory="page"/>
        </v:rect>
      </w:pict>
    </w:r>
    <w:r>
      <w:rPr>
        <w:noProof/>
        <w:lang w:eastAsia="zh-TW"/>
      </w:rPr>
      <w:pict>
        <v:rect id="_x0000_s2049" style="position:absolute;margin-left:0;margin-top:0;width:7.15pt;height:63.95pt;z-index:251660288;mso-height-percent:900;mso-position-horizontal:center;mso-position-horizontal-relative:right-margin-area;mso-position-vertical:bottom;mso-position-vertical-relative:page;mso-height-percent:900;mso-height-relative:bottom-margin-area" fillcolor="#4bacc6 [3208]" strokecolor="#205867 [1608]">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4D2F" w:rsidRDefault="00034D2F" w:rsidP="00034D2F">
      <w:pPr>
        <w:spacing w:after="0" w:line="240" w:lineRule="auto"/>
      </w:pPr>
      <w:r>
        <w:separator/>
      </w:r>
    </w:p>
  </w:footnote>
  <w:footnote w:type="continuationSeparator" w:id="1">
    <w:p w:rsidR="00034D2F" w:rsidRDefault="00034D2F" w:rsidP="00034D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hdrShapeDefaults>
    <o:shapedefaults v:ext="edit" spidmax="2054"/>
    <o:shapelayout v:ext="edit">
      <o:idmap v:ext="edit" data="2"/>
      <o:rules v:ext="edit">
        <o:r id="V:Rule1" type="connector" idref="#_x0000_s2052"/>
      </o:rules>
    </o:shapelayout>
  </w:hdrShapeDefaults>
  <w:footnotePr>
    <w:footnote w:id="0"/>
    <w:footnote w:id="1"/>
  </w:footnotePr>
  <w:endnotePr>
    <w:endnote w:id="0"/>
    <w:endnote w:id="1"/>
  </w:endnotePr>
  <w:compat/>
  <w:rsids>
    <w:rsidRoot w:val="00F1477B"/>
    <w:rsid w:val="00031122"/>
    <w:rsid w:val="00034D2F"/>
    <w:rsid w:val="001D10C7"/>
    <w:rsid w:val="0025144B"/>
    <w:rsid w:val="002621DF"/>
    <w:rsid w:val="0030293C"/>
    <w:rsid w:val="00396C06"/>
    <w:rsid w:val="003F04E5"/>
    <w:rsid w:val="00473882"/>
    <w:rsid w:val="005160EF"/>
    <w:rsid w:val="005A7DD7"/>
    <w:rsid w:val="005B5549"/>
    <w:rsid w:val="005B7496"/>
    <w:rsid w:val="005E1BD7"/>
    <w:rsid w:val="005E3B66"/>
    <w:rsid w:val="006048CC"/>
    <w:rsid w:val="0066237A"/>
    <w:rsid w:val="00824AA4"/>
    <w:rsid w:val="0089501B"/>
    <w:rsid w:val="008E7BE8"/>
    <w:rsid w:val="009541D7"/>
    <w:rsid w:val="009A4551"/>
    <w:rsid w:val="00A0706E"/>
    <w:rsid w:val="00A76014"/>
    <w:rsid w:val="00AD6AD1"/>
    <w:rsid w:val="00B23800"/>
    <w:rsid w:val="00B62BA0"/>
    <w:rsid w:val="00B6759C"/>
    <w:rsid w:val="00D020B6"/>
    <w:rsid w:val="00DB64CC"/>
    <w:rsid w:val="00E556DF"/>
    <w:rsid w:val="00EE71EC"/>
    <w:rsid w:val="00F1477B"/>
    <w:rsid w:val="00F62899"/>
    <w:rsid w:val="00FB375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AD1"/>
    <w:pPr>
      <w:spacing w:after="240" w:line="312" w:lineRule="auto"/>
      <w:ind w:firstLine="709"/>
    </w:pPr>
    <w:rPr>
      <w:rFonts w:ascii="Times New Roman" w:hAnsi="Times New Roman"/>
    </w:rPr>
  </w:style>
  <w:style w:type="paragraph" w:styleId="1">
    <w:name w:val="heading 1"/>
    <w:basedOn w:val="a"/>
    <w:next w:val="a"/>
    <w:link w:val="1Char"/>
    <w:uiPriority w:val="9"/>
    <w:qFormat/>
    <w:rsid w:val="0066237A"/>
    <w:pPr>
      <w:keepNext/>
      <w:keepLines/>
      <w:spacing w:before="480" w:after="380"/>
      <w:outlineLvl w:val="0"/>
    </w:pPr>
    <w:rPr>
      <w:rFonts w:ascii="Arial" w:eastAsiaTheme="majorEastAsia" w:hAnsi="Arial" w:cstheme="majorBidi"/>
      <w:b/>
      <w:bCs/>
      <w:color w:val="943634" w:themeColor="accent2" w:themeShade="BF"/>
      <w:sz w:val="34"/>
      <w:szCs w:val="28"/>
    </w:rPr>
  </w:style>
  <w:style w:type="paragraph" w:styleId="2">
    <w:name w:val="heading 2"/>
    <w:basedOn w:val="a"/>
    <w:next w:val="a"/>
    <w:link w:val="2Char"/>
    <w:uiPriority w:val="9"/>
    <w:unhideWhenUsed/>
    <w:qFormat/>
    <w:rsid w:val="0025144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6237A"/>
    <w:rPr>
      <w:rFonts w:ascii="Arial" w:eastAsiaTheme="majorEastAsia" w:hAnsi="Arial" w:cstheme="majorBidi"/>
      <w:b/>
      <w:bCs/>
      <w:color w:val="943634" w:themeColor="accent2" w:themeShade="BF"/>
      <w:sz w:val="34"/>
      <w:szCs w:val="28"/>
    </w:rPr>
  </w:style>
  <w:style w:type="character" w:customStyle="1" w:styleId="2Char">
    <w:name w:val="Επικεφαλίδα 2 Char"/>
    <w:basedOn w:val="a0"/>
    <w:link w:val="2"/>
    <w:uiPriority w:val="9"/>
    <w:rsid w:val="0025144B"/>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0311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1D10C7"/>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1D10C7"/>
    <w:rPr>
      <w:rFonts w:ascii="Tahoma" w:hAnsi="Tahoma" w:cs="Tahoma"/>
      <w:sz w:val="16"/>
      <w:szCs w:val="16"/>
    </w:rPr>
  </w:style>
  <w:style w:type="table" w:styleId="-1">
    <w:name w:val="Light Shading Accent 1"/>
    <w:basedOn w:val="a1"/>
    <w:uiPriority w:val="60"/>
    <w:rsid w:val="005B749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1">
    <w:name w:val="Medium Shading 1 Accent 1"/>
    <w:basedOn w:val="a1"/>
    <w:uiPriority w:val="63"/>
    <w:rsid w:val="005B749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a5">
    <w:name w:val="Title"/>
    <w:basedOn w:val="a"/>
    <w:next w:val="a"/>
    <w:link w:val="Char0"/>
    <w:uiPriority w:val="10"/>
    <w:qFormat/>
    <w:rsid w:val="00D020B6"/>
    <w:pPr>
      <w:pBdr>
        <w:bottom w:val="single" w:sz="8" w:space="4" w:color="4F81BD" w:themeColor="accent1"/>
      </w:pBdr>
      <w:spacing w:after="300" w:line="240" w:lineRule="auto"/>
      <w:ind w:firstLine="0"/>
      <w:contextualSpacing/>
    </w:pPr>
    <w:rPr>
      <w:rFonts w:asciiTheme="majorHAnsi" w:eastAsiaTheme="majorEastAsia" w:hAnsiTheme="majorHAnsi" w:cstheme="majorBidi"/>
      <w:color w:val="17365D" w:themeColor="text2" w:themeShade="BF"/>
      <w:spacing w:val="5"/>
      <w:kern w:val="28"/>
      <w:sz w:val="52"/>
      <w:szCs w:val="52"/>
      <w:lang w:eastAsia="el-GR"/>
    </w:rPr>
  </w:style>
  <w:style w:type="character" w:customStyle="1" w:styleId="Char0">
    <w:name w:val="Τίτλος Char"/>
    <w:basedOn w:val="a0"/>
    <w:link w:val="a5"/>
    <w:uiPriority w:val="10"/>
    <w:rsid w:val="00D020B6"/>
    <w:rPr>
      <w:rFonts w:asciiTheme="majorHAnsi" w:eastAsiaTheme="majorEastAsia" w:hAnsiTheme="majorHAnsi" w:cstheme="majorBidi"/>
      <w:color w:val="17365D" w:themeColor="text2" w:themeShade="BF"/>
      <w:spacing w:val="5"/>
      <w:kern w:val="28"/>
      <w:sz w:val="52"/>
      <w:szCs w:val="52"/>
      <w:lang w:eastAsia="el-GR"/>
    </w:rPr>
  </w:style>
  <w:style w:type="paragraph" w:styleId="a6">
    <w:name w:val="Subtitle"/>
    <w:basedOn w:val="a"/>
    <w:next w:val="a"/>
    <w:link w:val="Char1"/>
    <w:uiPriority w:val="11"/>
    <w:qFormat/>
    <w:rsid w:val="00D020B6"/>
    <w:pPr>
      <w:numPr>
        <w:ilvl w:val="1"/>
      </w:numPr>
      <w:spacing w:after="200" w:line="276" w:lineRule="auto"/>
      <w:ind w:firstLine="709"/>
    </w:pPr>
    <w:rPr>
      <w:rFonts w:asciiTheme="majorHAnsi" w:eastAsiaTheme="majorEastAsia" w:hAnsiTheme="majorHAnsi" w:cstheme="majorBidi"/>
      <w:i/>
      <w:iCs/>
      <w:color w:val="4F81BD" w:themeColor="accent1"/>
      <w:spacing w:val="15"/>
      <w:sz w:val="24"/>
      <w:szCs w:val="24"/>
      <w:lang w:eastAsia="el-GR"/>
    </w:rPr>
  </w:style>
  <w:style w:type="character" w:customStyle="1" w:styleId="Char1">
    <w:name w:val="Υπότιτλος Char"/>
    <w:basedOn w:val="a0"/>
    <w:link w:val="a6"/>
    <w:uiPriority w:val="11"/>
    <w:rsid w:val="00D020B6"/>
    <w:rPr>
      <w:rFonts w:asciiTheme="majorHAnsi" w:eastAsiaTheme="majorEastAsia" w:hAnsiTheme="majorHAnsi" w:cstheme="majorBidi"/>
      <w:i/>
      <w:iCs/>
      <w:color w:val="4F81BD" w:themeColor="accent1"/>
      <w:spacing w:val="15"/>
      <w:sz w:val="24"/>
      <w:szCs w:val="24"/>
      <w:lang w:eastAsia="el-GR"/>
    </w:rPr>
  </w:style>
  <w:style w:type="paragraph" w:styleId="a7">
    <w:name w:val="No Spacing"/>
    <w:link w:val="Char2"/>
    <w:uiPriority w:val="1"/>
    <w:qFormat/>
    <w:rsid w:val="00D020B6"/>
    <w:pPr>
      <w:spacing w:after="0" w:line="240" w:lineRule="auto"/>
    </w:pPr>
    <w:rPr>
      <w:rFonts w:eastAsiaTheme="minorEastAsia"/>
    </w:rPr>
  </w:style>
  <w:style w:type="character" w:customStyle="1" w:styleId="Char2">
    <w:name w:val="Χωρίς διάστιχο Char"/>
    <w:basedOn w:val="a0"/>
    <w:link w:val="a7"/>
    <w:uiPriority w:val="1"/>
    <w:rsid w:val="00D020B6"/>
    <w:rPr>
      <w:rFonts w:eastAsiaTheme="minorEastAsia"/>
    </w:rPr>
  </w:style>
  <w:style w:type="paragraph" w:styleId="a8">
    <w:name w:val="TOC Heading"/>
    <w:basedOn w:val="1"/>
    <w:next w:val="a"/>
    <w:uiPriority w:val="39"/>
    <w:semiHidden/>
    <w:unhideWhenUsed/>
    <w:qFormat/>
    <w:rsid w:val="00B62BA0"/>
    <w:pPr>
      <w:spacing w:after="0" w:line="276" w:lineRule="auto"/>
      <w:ind w:firstLine="0"/>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B62BA0"/>
    <w:pPr>
      <w:spacing w:after="100"/>
    </w:pPr>
  </w:style>
  <w:style w:type="paragraph" w:styleId="20">
    <w:name w:val="toc 2"/>
    <w:basedOn w:val="a"/>
    <w:next w:val="a"/>
    <w:autoRedefine/>
    <w:uiPriority w:val="39"/>
    <w:unhideWhenUsed/>
    <w:rsid w:val="00B62BA0"/>
    <w:pPr>
      <w:spacing w:after="100"/>
      <w:ind w:left="220"/>
    </w:pPr>
  </w:style>
  <w:style w:type="character" w:styleId="-">
    <w:name w:val="Hyperlink"/>
    <w:basedOn w:val="a0"/>
    <w:uiPriority w:val="99"/>
    <w:unhideWhenUsed/>
    <w:rsid w:val="00B62BA0"/>
    <w:rPr>
      <w:color w:val="0000FF" w:themeColor="hyperlink"/>
      <w:u w:val="single"/>
    </w:rPr>
  </w:style>
  <w:style w:type="paragraph" w:styleId="a9">
    <w:name w:val="header"/>
    <w:basedOn w:val="a"/>
    <w:link w:val="Char3"/>
    <w:uiPriority w:val="99"/>
    <w:semiHidden/>
    <w:unhideWhenUsed/>
    <w:rsid w:val="00034D2F"/>
    <w:pPr>
      <w:tabs>
        <w:tab w:val="center" w:pos="4153"/>
        <w:tab w:val="right" w:pos="8306"/>
      </w:tabs>
      <w:spacing w:after="0" w:line="240" w:lineRule="auto"/>
    </w:pPr>
  </w:style>
  <w:style w:type="character" w:customStyle="1" w:styleId="Char3">
    <w:name w:val="Κεφαλίδα Char"/>
    <w:basedOn w:val="a0"/>
    <w:link w:val="a9"/>
    <w:uiPriority w:val="99"/>
    <w:semiHidden/>
    <w:rsid w:val="00034D2F"/>
    <w:rPr>
      <w:rFonts w:ascii="Times New Roman" w:hAnsi="Times New Roman"/>
    </w:rPr>
  </w:style>
  <w:style w:type="paragraph" w:styleId="aa">
    <w:name w:val="footer"/>
    <w:basedOn w:val="a"/>
    <w:link w:val="Char4"/>
    <w:uiPriority w:val="99"/>
    <w:unhideWhenUsed/>
    <w:rsid w:val="00034D2F"/>
    <w:pPr>
      <w:tabs>
        <w:tab w:val="center" w:pos="4153"/>
        <w:tab w:val="right" w:pos="8306"/>
      </w:tabs>
      <w:spacing w:after="0" w:line="240" w:lineRule="auto"/>
    </w:pPr>
  </w:style>
  <w:style w:type="character" w:customStyle="1" w:styleId="Char4">
    <w:name w:val="Υποσέλιδο Char"/>
    <w:basedOn w:val="a0"/>
    <w:link w:val="aa"/>
    <w:uiPriority w:val="99"/>
    <w:rsid w:val="00034D2F"/>
    <w:rPr>
      <w:rFonts w:ascii="Times New Roman" w:hAnsi="Times New Roman"/>
    </w:rPr>
  </w:style>
  <w:style w:type="paragraph" w:styleId="ab">
    <w:name w:val="Revision"/>
    <w:hidden/>
    <w:uiPriority w:val="99"/>
    <w:semiHidden/>
    <w:rsid w:val="0030293C"/>
    <w:pPr>
      <w:spacing w:after="0" w:line="240" w:lineRule="auto"/>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AD1"/>
    <w:pPr>
      <w:spacing w:after="240" w:line="312" w:lineRule="auto"/>
      <w:ind w:firstLine="709"/>
    </w:pPr>
    <w:rPr>
      <w:rFonts w:ascii="Times New Roman" w:hAnsi="Times New Roman"/>
    </w:rPr>
  </w:style>
  <w:style w:type="paragraph" w:styleId="1">
    <w:name w:val="heading 1"/>
    <w:basedOn w:val="a"/>
    <w:next w:val="a"/>
    <w:link w:val="1Char"/>
    <w:uiPriority w:val="9"/>
    <w:qFormat/>
    <w:rsid w:val="0066237A"/>
    <w:pPr>
      <w:keepNext/>
      <w:keepLines/>
      <w:spacing w:before="480" w:after="380"/>
      <w:outlineLvl w:val="0"/>
    </w:pPr>
    <w:rPr>
      <w:rFonts w:ascii="Arial" w:eastAsiaTheme="majorEastAsia" w:hAnsi="Arial" w:cstheme="majorBidi"/>
      <w:b/>
      <w:bCs/>
      <w:color w:val="943634" w:themeColor="accent2" w:themeShade="BF"/>
      <w:sz w:val="34"/>
      <w:szCs w:val="28"/>
    </w:rPr>
  </w:style>
  <w:style w:type="paragraph" w:styleId="2">
    <w:name w:val="heading 2"/>
    <w:basedOn w:val="a"/>
    <w:next w:val="a"/>
    <w:link w:val="2Char"/>
    <w:uiPriority w:val="9"/>
    <w:unhideWhenUsed/>
    <w:qFormat/>
    <w:rsid w:val="0025144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6237A"/>
    <w:rPr>
      <w:rFonts w:ascii="Arial" w:eastAsiaTheme="majorEastAsia" w:hAnsi="Arial" w:cstheme="majorBidi"/>
      <w:b/>
      <w:bCs/>
      <w:color w:val="943634" w:themeColor="accent2" w:themeShade="BF"/>
      <w:sz w:val="34"/>
      <w:szCs w:val="28"/>
    </w:rPr>
  </w:style>
  <w:style w:type="character" w:customStyle="1" w:styleId="2Char">
    <w:name w:val="Επικεφαλίδα 2 Char"/>
    <w:basedOn w:val="a0"/>
    <w:link w:val="2"/>
    <w:uiPriority w:val="9"/>
    <w:rsid w:val="0025144B"/>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0311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1D10C7"/>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1D10C7"/>
    <w:rPr>
      <w:rFonts w:ascii="Tahoma" w:hAnsi="Tahoma" w:cs="Tahoma"/>
      <w:sz w:val="16"/>
      <w:szCs w:val="16"/>
    </w:rPr>
  </w:style>
  <w:style w:type="table" w:styleId="-1">
    <w:name w:val="Light Shading Accent 1"/>
    <w:basedOn w:val="a1"/>
    <w:uiPriority w:val="60"/>
    <w:rsid w:val="005B749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1">
    <w:name w:val="Medium Shading 1 Accent 1"/>
    <w:basedOn w:val="a1"/>
    <w:uiPriority w:val="63"/>
    <w:rsid w:val="005B749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a5">
    <w:name w:val="Title"/>
    <w:basedOn w:val="a"/>
    <w:next w:val="a"/>
    <w:link w:val="Char0"/>
    <w:uiPriority w:val="10"/>
    <w:qFormat/>
    <w:rsid w:val="00D020B6"/>
    <w:pPr>
      <w:pBdr>
        <w:bottom w:val="single" w:sz="8" w:space="4" w:color="4F81BD" w:themeColor="accent1"/>
      </w:pBdr>
      <w:spacing w:after="300" w:line="240" w:lineRule="auto"/>
      <w:ind w:firstLine="0"/>
      <w:contextualSpacing/>
    </w:pPr>
    <w:rPr>
      <w:rFonts w:asciiTheme="majorHAnsi" w:eastAsiaTheme="majorEastAsia" w:hAnsiTheme="majorHAnsi" w:cstheme="majorBidi"/>
      <w:color w:val="17365D" w:themeColor="text2" w:themeShade="BF"/>
      <w:spacing w:val="5"/>
      <w:kern w:val="28"/>
      <w:sz w:val="52"/>
      <w:szCs w:val="52"/>
      <w:lang w:eastAsia="el-GR"/>
    </w:rPr>
  </w:style>
  <w:style w:type="character" w:customStyle="1" w:styleId="Char0">
    <w:name w:val="Τίτλος Char"/>
    <w:basedOn w:val="a0"/>
    <w:link w:val="a5"/>
    <w:uiPriority w:val="10"/>
    <w:rsid w:val="00D020B6"/>
    <w:rPr>
      <w:rFonts w:asciiTheme="majorHAnsi" w:eastAsiaTheme="majorEastAsia" w:hAnsiTheme="majorHAnsi" w:cstheme="majorBidi"/>
      <w:color w:val="17365D" w:themeColor="text2" w:themeShade="BF"/>
      <w:spacing w:val="5"/>
      <w:kern w:val="28"/>
      <w:sz w:val="52"/>
      <w:szCs w:val="52"/>
      <w:lang w:eastAsia="el-GR"/>
    </w:rPr>
  </w:style>
  <w:style w:type="paragraph" w:styleId="a6">
    <w:name w:val="Subtitle"/>
    <w:basedOn w:val="a"/>
    <w:next w:val="a"/>
    <w:link w:val="Char1"/>
    <w:uiPriority w:val="11"/>
    <w:qFormat/>
    <w:rsid w:val="00D020B6"/>
    <w:pPr>
      <w:numPr>
        <w:ilvl w:val="1"/>
      </w:numPr>
      <w:spacing w:after="200" w:line="276" w:lineRule="auto"/>
    </w:pPr>
    <w:rPr>
      <w:rFonts w:asciiTheme="majorHAnsi" w:eastAsiaTheme="majorEastAsia" w:hAnsiTheme="majorHAnsi" w:cstheme="majorBidi"/>
      <w:i/>
      <w:iCs/>
      <w:color w:val="4F81BD" w:themeColor="accent1"/>
      <w:spacing w:val="15"/>
      <w:sz w:val="24"/>
      <w:szCs w:val="24"/>
      <w:lang w:eastAsia="el-GR"/>
    </w:rPr>
  </w:style>
  <w:style w:type="character" w:customStyle="1" w:styleId="Char1">
    <w:name w:val="Υπότιτλος Char"/>
    <w:basedOn w:val="a0"/>
    <w:link w:val="a6"/>
    <w:uiPriority w:val="11"/>
    <w:rsid w:val="00D020B6"/>
    <w:rPr>
      <w:rFonts w:asciiTheme="majorHAnsi" w:eastAsiaTheme="majorEastAsia" w:hAnsiTheme="majorHAnsi" w:cstheme="majorBidi"/>
      <w:i/>
      <w:iCs/>
      <w:color w:val="4F81BD" w:themeColor="accent1"/>
      <w:spacing w:val="15"/>
      <w:sz w:val="24"/>
      <w:szCs w:val="24"/>
      <w:lang w:eastAsia="el-GR"/>
    </w:rPr>
  </w:style>
  <w:style w:type="paragraph" w:styleId="a7">
    <w:name w:val="No Spacing"/>
    <w:link w:val="Char2"/>
    <w:uiPriority w:val="1"/>
    <w:qFormat/>
    <w:rsid w:val="00D020B6"/>
    <w:pPr>
      <w:spacing w:after="0" w:line="240" w:lineRule="auto"/>
    </w:pPr>
    <w:rPr>
      <w:rFonts w:eastAsiaTheme="minorEastAsia"/>
    </w:rPr>
  </w:style>
  <w:style w:type="character" w:customStyle="1" w:styleId="Char2">
    <w:name w:val="Χωρίς διάστιχο Char"/>
    <w:basedOn w:val="a0"/>
    <w:link w:val="a7"/>
    <w:uiPriority w:val="1"/>
    <w:rsid w:val="00D020B6"/>
    <w:rPr>
      <w:rFonts w:eastAsiaTheme="minorEastAsia"/>
    </w:rPr>
  </w:style>
  <w:style w:type="paragraph" w:styleId="a8">
    <w:name w:val="TOC Heading"/>
    <w:basedOn w:val="1"/>
    <w:next w:val="a"/>
    <w:uiPriority w:val="39"/>
    <w:semiHidden/>
    <w:unhideWhenUsed/>
    <w:qFormat/>
    <w:rsid w:val="00B62BA0"/>
    <w:pPr>
      <w:spacing w:after="0" w:line="276" w:lineRule="auto"/>
      <w:ind w:firstLine="0"/>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B62BA0"/>
    <w:pPr>
      <w:spacing w:after="100"/>
    </w:pPr>
  </w:style>
  <w:style w:type="paragraph" w:styleId="20">
    <w:name w:val="toc 2"/>
    <w:basedOn w:val="a"/>
    <w:next w:val="a"/>
    <w:autoRedefine/>
    <w:uiPriority w:val="39"/>
    <w:unhideWhenUsed/>
    <w:rsid w:val="00B62BA0"/>
    <w:pPr>
      <w:spacing w:after="100"/>
      <w:ind w:left="220"/>
    </w:pPr>
  </w:style>
  <w:style w:type="character" w:styleId="-">
    <w:name w:val="Hyperlink"/>
    <w:basedOn w:val="a0"/>
    <w:uiPriority w:val="99"/>
    <w:unhideWhenUsed/>
    <w:rsid w:val="00B62BA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6225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diagramQuickStyle" Target="diagrams/quickStyle1.xml"/><Relationship Id="rId18" Type="http://schemas.openxmlformats.org/officeDocument/2006/relationships/glossaryDocument" Target="glossary/document.xm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g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9673FA-0BAD-47E9-AA5C-92876AE71F69}"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l-GR"/>
        </a:p>
      </dgm:t>
    </dgm:pt>
    <dgm:pt modelId="{3192C8B9-5972-4B3A-9869-D3413047F0BF}">
      <dgm:prSet phldrT="[Κείμενο]"/>
      <dgm:spPr/>
      <dgm:t>
        <a:bodyPr/>
        <a:lstStyle/>
        <a:p>
          <a:r>
            <a:rPr lang="el-GR"/>
            <a:t>Γιώργος- Παρασκευή</a:t>
          </a:r>
        </a:p>
      </dgm:t>
    </dgm:pt>
    <dgm:pt modelId="{04244602-AE1F-4113-A031-AA4E384A214B}" type="parTrans" cxnId="{B777D91E-BD8C-4633-B441-E2A6F1163A19}">
      <dgm:prSet/>
      <dgm:spPr/>
      <dgm:t>
        <a:bodyPr/>
        <a:lstStyle/>
        <a:p>
          <a:endParaRPr lang="el-GR"/>
        </a:p>
      </dgm:t>
    </dgm:pt>
    <dgm:pt modelId="{6B02493D-322F-4128-9C4B-8E8D356C78E1}" type="sibTrans" cxnId="{B777D91E-BD8C-4633-B441-E2A6F1163A19}">
      <dgm:prSet/>
      <dgm:spPr/>
      <dgm:t>
        <a:bodyPr/>
        <a:lstStyle/>
        <a:p>
          <a:endParaRPr lang="el-GR"/>
        </a:p>
      </dgm:t>
    </dgm:pt>
    <dgm:pt modelId="{067CCAFD-D756-455E-A724-42D7CFC456BA}">
      <dgm:prSet phldrT="[Κείμενο]"/>
      <dgm:spPr/>
      <dgm:t>
        <a:bodyPr/>
        <a:lstStyle/>
        <a:p>
          <a:r>
            <a:rPr lang="el-GR"/>
            <a:t>Γιάννης</a:t>
          </a:r>
        </a:p>
      </dgm:t>
    </dgm:pt>
    <dgm:pt modelId="{08D1DFF8-CAF8-4C78-9EEC-BDF6C43FF4BF}" type="parTrans" cxnId="{7D111A8F-4CB3-4B06-AAAB-4636EBB3B539}">
      <dgm:prSet/>
      <dgm:spPr/>
      <dgm:t>
        <a:bodyPr/>
        <a:lstStyle/>
        <a:p>
          <a:endParaRPr lang="el-GR"/>
        </a:p>
      </dgm:t>
    </dgm:pt>
    <dgm:pt modelId="{AF334878-32DD-48B8-9DBA-2E43BF14FD8B}" type="sibTrans" cxnId="{7D111A8F-4CB3-4B06-AAAB-4636EBB3B539}">
      <dgm:prSet/>
      <dgm:spPr/>
      <dgm:t>
        <a:bodyPr/>
        <a:lstStyle/>
        <a:p>
          <a:endParaRPr lang="el-GR"/>
        </a:p>
      </dgm:t>
    </dgm:pt>
    <dgm:pt modelId="{00384BA5-8B74-4708-B951-E6A4F858889A}">
      <dgm:prSet phldrT="[Κείμενο]"/>
      <dgm:spPr/>
      <dgm:t>
        <a:bodyPr/>
        <a:lstStyle/>
        <a:p>
          <a:r>
            <a:rPr lang="el-GR"/>
            <a:t>Κατερίνα</a:t>
          </a:r>
        </a:p>
      </dgm:t>
    </dgm:pt>
    <dgm:pt modelId="{CFDA9C9F-9289-4568-AEFD-B0AAA73B41DF}" type="parTrans" cxnId="{A31C3523-1153-456A-A67D-7E2CFDD52B50}">
      <dgm:prSet/>
      <dgm:spPr/>
      <dgm:t>
        <a:bodyPr/>
        <a:lstStyle/>
        <a:p>
          <a:endParaRPr lang="el-GR"/>
        </a:p>
      </dgm:t>
    </dgm:pt>
    <dgm:pt modelId="{8ECBD4E9-3429-42AA-A299-A931601A0B55}" type="sibTrans" cxnId="{A31C3523-1153-456A-A67D-7E2CFDD52B50}">
      <dgm:prSet/>
      <dgm:spPr/>
      <dgm:t>
        <a:bodyPr/>
        <a:lstStyle/>
        <a:p>
          <a:endParaRPr lang="el-GR"/>
        </a:p>
      </dgm:t>
    </dgm:pt>
    <dgm:pt modelId="{AE6F58D1-7457-4354-806F-1225BE6A5876}">
      <dgm:prSet phldrT="[Κείμενο]"/>
      <dgm:spPr/>
      <dgm:t>
        <a:bodyPr/>
        <a:lstStyle/>
        <a:p>
          <a:r>
            <a:rPr lang="el-GR"/>
            <a:t>Στέλλα</a:t>
          </a:r>
        </a:p>
      </dgm:t>
    </dgm:pt>
    <dgm:pt modelId="{87F401D8-B3D3-41A6-8C16-F723FC02764D}" type="parTrans" cxnId="{1D0890F6-5943-4D73-B2C8-497A01D79968}">
      <dgm:prSet/>
      <dgm:spPr/>
      <dgm:t>
        <a:bodyPr/>
        <a:lstStyle/>
        <a:p>
          <a:endParaRPr lang="el-GR"/>
        </a:p>
      </dgm:t>
    </dgm:pt>
    <dgm:pt modelId="{A335D6E8-5A4B-40CD-85AD-308EF99538A7}" type="sibTrans" cxnId="{1D0890F6-5943-4D73-B2C8-497A01D79968}">
      <dgm:prSet/>
      <dgm:spPr/>
      <dgm:t>
        <a:bodyPr/>
        <a:lstStyle/>
        <a:p>
          <a:endParaRPr lang="el-GR"/>
        </a:p>
      </dgm:t>
    </dgm:pt>
    <dgm:pt modelId="{B3C25A93-F816-4AE8-99C6-CFE02EF3C372}" type="pres">
      <dgm:prSet presAssocID="{E09673FA-0BAD-47E9-AA5C-92876AE71F69}" presName="hierChild1" presStyleCnt="0">
        <dgm:presLayoutVars>
          <dgm:orgChart val="1"/>
          <dgm:chPref val="1"/>
          <dgm:dir/>
          <dgm:animOne val="branch"/>
          <dgm:animLvl val="lvl"/>
          <dgm:resizeHandles/>
        </dgm:presLayoutVars>
      </dgm:prSet>
      <dgm:spPr/>
      <dgm:t>
        <a:bodyPr/>
        <a:lstStyle/>
        <a:p>
          <a:endParaRPr lang="el-GR"/>
        </a:p>
      </dgm:t>
    </dgm:pt>
    <dgm:pt modelId="{A93EA87C-64A0-4564-A45D-B8542709651B}" type="pres">
      <dgm:prSet presAssocID="{3192C8B9-5972-4B3A-9869-D3413047F0BF}" presName="hierRoot1" presStyleCnt="0">
        <dgm:presLayoutVars>
          <dgm:hierBranch val="init"/>
        </dgm:presLayoutVars>
      </dgm:prSet>
      <dgm:spPr/>
    </dgm:pt>
    <dgm:pt modelId="{E8C831E5-4DBD-4F27-8D3E-04B9A0E5CC71}" type="pres">
      <dgm:prSet presAssocID="{3192C8B9-5972-4B3A-9869-D3413047F0BF}" presName="rootComposite1" presStyleCnt="0"/>
      <dgm:spPr/>
    </dgm:pt>
    <dgm:pt modelId="{118BCDFF-5EFC-4D88-9839-B8F3186BDB4D}" type="pres">
      <dgm:prSet presAssocID="{3192C8B9-5972-4B3A-9869-D3413047F0BF}" presName="rootText1" presStyleLbl="node0" presStyleIdx="0" presStyleCnt="1">
        <dgm:presLayoutVars>
          <dgm:chPref val="3"/>
        </dgm:presLayoutVars>
      </dgm:prSet>
      <dgm:spPr/>
      <dgm:t>
        <a:bodyPr/>
        <a:lstStyle/>
        <a:p>
          <a:endParaRPr lang="el-GR"/>
        </a:p>
      </dgm:t>
    </dgm:pt>
    <dgm:pt modelId="{A64E91DE-0520-4073-B5A6-E22D4BA99531}" type="pres">
      <dgm:prSet presAssocID="{3192C8B9-5972-4B3A-9869-D3413047F0BF}" presName="rootConnector1" presStyleLbl="node1" presStyleIdx="0" presStyleCnt="0"/>
      <dgm:spPr/>
      <dgm:t>
        <a:bodyPr/>
        <a:lstStyle/>
        <a:p>
          <a:endParaRPr lang="el-GR"/>
        </a:p>
      </dgm:t>
    </dgm:pt>
    <dgm:pt modelId="{601D58D1-73CE-4F8A-B1B0-26476BF4399F}" type="pres">
      <dgm:prSet presAssocID="{3192C8B9-5972-4B3A-9869-D3413047F0BF}" presName="hierChild2" presStyleCnt="0"/>
      <dgm:spPr/>
    </dgm:pt>
    <dgm:pt modelId="{BFE5E2A7-2F7D-4639-B851-E86134D01DD5}" type="pres">
      <dgm:prSet presAssocID="{08D1DFF8-CAF8-4C78-9EEC-BDF6C43FF4BF}" presName="Name37" presStyleLbl="parChTrans1D2" presStyleIdx="0" presStyleCnt="3"/>
      <dgm:spPr/>
      <dgm:t>
        <a:bodyPr/>
        <a:lstStyle/>
        <a:p>
          <a:endParaRPr lang="el-GR"/>
        </a:p>
      </dgm:t>
    </dgm:pt>
    <dgm:pt modelId="{5328D0FB-87DA-440A-A22C-568B417CBBE2}" type="pres">
      <dgm:prSet presAssocID="{067CCAFD-D756-455E-A724-42D7CFC456BA}" presName="hierRoot2" presStyleCnt="0">
        <dgm:presLayoutVars>
          <dgm:hierBranch val="init"/>
        </dgm:presLayoutVars>
      </dgm:prSet>
      <dgm:spPr/>
    </dgm:pt>
    <dgm:pt modelId="{4C7DDB1F-FE25-4F97-81F9-9090A1CAE04D}" type="pres">
      <dgm:prSet presAssocID="{067CCAFD-D756-455E-A724-42D7CFC456BA}" presName="rootComposite" presStyleCnt="0"/>
      <dgm:spPr/>
    </dgm:pt>
    <dgm:pt modelId="{70646540-14D7-4D51-A2A1-CDA9F5519F98}" type="pres">
      <dgm:prSet presAssocID="{067CCAFD-D756-455E-A724-42D7CFC456BA}" presName="rootText" presStyleLbl="node2" presStyleIdx="0" presStyleCnt="3">
        <dgm:presLayoutVars>
          <dgm:chPref val="3"/>
        </dgm:presLayoutVars>
      </dgm:prSet>
      <dgm:spPr/>
      <dgm:t>
        <a:bodyPr/>
        <a:lstStyle/>
        <a:p>
          <a:endParaRPr lang="el-GR"/>
        </a:p>
      </dgm:t>
    </dgm:pt>
    <dgm:pt modelId="{8350C627-E872-4CE9-BE8C-99CF544D3037}" type="pres">
      <dgm:prSet presAssocID="{067CCAFD-D756-455E-A724-42D7CFC456BA}" presName="rootConnector" presStyleLbl="node2" presStyleIdx="0" presStyleCnt="3"/>
      <dgm:spPr/>
      <dgm:t>
        <a:bodyPr/>
        <a:lstStyle/>
        <a:p>
          <a:endParaRPr lang="el-GR"/>
        </a:p>
      </dgm:t>
    </dgm:pt>
    <dgm:pt modelId="{71A0DB0F-0150-4081-A81D-69A4287A3C94}" type="pres">
      <dgm:prSet presAssocID="{067CCAFD-D756-455E-A724-42D7CFC456BA}" presName="hierChild4" presStyleCnt="0"/>
      <dgm:spPr/>
    </dgm:pt>
    <dgm:pt modelId="{0AE1ECBF-30AF-4E73-9898-25CBEDB58937}" type="pres">
      <dgm:prSet presAssocID="{067CCAFD-D756-455E-A724-42D7CFC456BA}" presName="hierChild5" presStyleCnt="0"/>
      <dgm:spPr/>
    </dgm:pt>
    <dgm:pt modelId="{C277E6E1-7541-4D38-A32B-85573A287029}" type="pres">
      <dgm:prSet presAssocID="{CFDA9C9F-9289-4568-AEFD-B0AAA73B41DF}" presName="Name37" presStyleLbl="parChTrans1D2" presStyleIdx="1" presStyleCnt="3"/>
      <dgm:spPr/>
      <dgm:t>
        <a:bodyPr/>
        <a:lstStyle/>
        <a:p>
          <a:endParaRPr lang="el-GR"/>
        </a:p>
      </dgm:t>
    </dgm:pt>
    <dgm:pt modelId="{7336C04A-6BA5-4FFF-8C8F-D23EC1545AF6}" type="pres">
      <dgm:prSet presAssocID="{00384BA5-8B74-4708-B951-E6A4F858889A}" presName="hierRoot2" presStyleCnt="0">
        <dgm:presLayoutVars>
          <dgm:hierBranch val="init"/>
        </dgm:presLayoutVars>
      </dgm:prSet>
      <dgm:spPr/>
    </dgm:pt>
    <dgm:pt modelId="{F40C9562-9A57-450B-81DA-F0517EEC4543}" type="pres">
      <dgm:prSet presAssocID="{00384BA5-8B74-4708-B951-E6A4F858889A}" presName="rootComposite" presStyleCnt="0"/>
      <dgm:spPr/>
    </dgm:pt>
    <dgm:pt modelId="{F3658B95-AEB8-467B-9C56-1CAA785FF4CA}" type="pres">
      <dgm:prSet presAssocID="{00384BA5-8B74-4708-B951-E6A4F858889A}" presName="rootText" presStyleLbl="node2" presStyleIdx="1" presStyleCnt="3">
        <dgm:presLayoutVars>
          <dgm:chPref val="3"/>
        </dgm:presLayoutVars>
      </dgm:prSet>
      <dgm:spPr/>
      <dgm:t>
        <a:bodyPr/>
        <a:lstStyle/>
        <a:p>
          <a:endParaRPr lang="el-GR"/>
        </a:p>
      </dgm:t>
    </dgm:pt>
    <dgm:pt modelId="{F1F446C7-280F-4B34-A90F-A9B2ECA458DC}" type="pres">
      <dgm:prSet presAssocID="{00384BA5-8B74-4708-B951-E6A4F858889A}" presName="rootConnector" presStyleLbl="node2" presStyleIdx="1" presStyleCnt="3"/>
      <dgm:spPr/>
      <dgm:t>
        <a:bodyPr/>
        <a:lstStyle/>
        <a:p>
          <a:endParaRPr lang="el-GR"/>
        </a:p>
      </dgm:t>
    </dgm:pt>
    <dgm:pt modelId="{EC5F995D-2BB0-4C91-8F86-38D7D970F6BE}" type="pres">
      <dgm:prSet presAssocID="{00384BA5-8B74-4708-B951-E6A4F858889A}" presName="hierChild4" presStyleCnt="0"/>
      <dgm:spPr/>
    </dgm:pt>
    <dgm:pt modelId="{28DD5BF0-FCA8-4AA3-A92A-71D041C5DEEA}" type="pres">
      <dgm:prSet presAssocID="{00384BA5-8B74-4708-B951-E6A4F858889A}" presName="hierChild5" presStyleCnt="0"/>
      <dgm:spPr/>
    </dgm:pt>
    <dgm:pt modelId="{42BB48C2-DA8D-407D-A45A-A07EA5F1995B}" type="pres">
      <dgm:prSet presAssocID="{87F401D8-B3D3-41A6-8C16-F723FC02764D}" presName="Name37" presStyleLbl="parChTrans1D2" presStyleIdx="2" presStyleCnt="3"/>
      <dgm:spPr/>
      <dgm:t>
        <a:bodyPr/>
        <a:lstStyle/>
        <a:p>
          <a:endParaRPr lang="el-GR"/>
        </a:p>
      </dgm:t>
    </dgm:pt>
    <dgm:pt modelId="{9509ABB1-EFAC-4BB0-9D73-6C717DC3AF39}" type="pres">
      <dgm:prSet presAssocID="{AE6F58D1-7457-4354-806F-1225BE6A5876}" presName="hierRoot2" presStyleCnt="0">
        <dgm:presLayoutVars>
          <dgm:hierBranch val="init"/>
        </dgm:presLayoutVars>
      </dgm:prSet>
      <dgm:spPr/>
    </dgm:pt>
    <dgm:pt modelId="{73892D2E-2521-4008-99CC-F0D215E3B2D7}" type="pres">
      <dgm:prSet presAssocID="{AE6F58D1-7457-4354-806F-1225BE6A5876}" presName="rootComposite" presStyleCnt="0"/>
      <dgm:spPr/>
    </dgm:pt>
    <dgm:pt modelId="{4BDEF49A-A8D4-4B63-B41F-D622BE30F352}" type="pres">
      <dgm:prSet presAssocID="{AE6F58D1-7457-4354-806F-1225BE6A5876}" presName="rootText" presStyleLbl="node2" presStyleIdx="2" presStyleCnt="3">
        <dgm:presLayoutVars>
          <dgm:chPref val="3"/>
        </dgm:presLayoutVars>
      </dgm:prSet>
      <dgm:spPr/>
      <dgm:t>
        <a:bodyPr/>
        <a:lstStyle/>
        <a:p>
          <a:endParaRPr lang="el-GR"/>
        </a:p>
      </dgm:t>
    </dgm:pt>
    <dgm:pt modelId="{08F2B7B9-C2F3-4201-BFBD-0B64A3052FCD}" type="pres">
      <dgm:prSet presAssocID="{AE6F58D1-7457-4354-806F-1225BE6A5876}" presName="rootConnector" presStyleLbl="node2" presStyleIdx="2" presStyleCnt="3"/>
      <dgm:spPr/>
      <dgm:t>
        <a:bodyPr/>
        <a:lstStyle/>
        <a:p>
          <a:endParaRPr lang="el-GR"/>
        </a:p>
      </dgm:t>
    </dgm:pt>
    <dgm:pt modelId="{143769AD-7334-4F68-9D26-C40B7C0ED0A1}" type="pres">
      <dgm:prSet presAssocID="{AE6F58D1-7457-4354-806F-1225BE6A5876}" presName="hierChild4" presStyleCnt="0"/>
      <dgm:spPr/>
    </dgm:pt>
    <dgm:pt modelId="{0C7EA892-047B-4C29-B7EC-FEAC7BC5B428}" type="pres">
      <dgm:prSet presAssocID="{AE6F58D1-7457-4354-806F-1225BE6A5876}" presName="hierChild5" presStyleCnt="0"/>
      <dgm:spPr/>
    </dgm:pt>
    <dgm:pt modelId="{5A9C6B6E-E09C-45FE-A35A-DBE785CED87E}" type="pres">
      <dgm:prSet presAssocID="{3192C8B9-5972-4B3A-9869-D3413047F0BF}" presName="hierChild3" presStyleCnt="0"/>
      <dgm:spPr/>
    </dgm:pt>
  </dgm:ptLst>
  <dgm:cxnLst>
    <dgm:cxn modelId="{A31C3523-1153-456A-A67D-7E2CFDD52B50}" srcId="{3192C8B9-5972-4B3A-9869-D3413047F0BF}" destId="{00384BA5-8B74-4708-B951-E6A4F858889A}" srcOrd="1" destOrd="0" parTransId="{CFDA9C9F-9289-4568-AEFD-B0AAA73B41DF}" sibTransId="{8ECBD4E9-3429-42AA-A299-A931601A0B55}"/>
    <dgm:cxn modelId="{2E7952E1-B46E-415A-A26F-EDD385455358}" type="presOf" srcId="{08D1DFF8-CAF8-4C78-9EEC-BDF6C43FF4BF}" destId="{BFE5E2A7-2F7D-4639-B851-E86134D01DD5}" srcOrd="0" destOrd="0" presId="urn:microsoft.com/office/officeart/2005/8/layout/orgChart1"/>
    <dgm:cxn modelId="{0B4F4EDD-8DC3-4FC5-BC2F-30E5497B5830}" type="presOf" srcId="{3192C8B9-5972-4B3A-9869-D3413047F0BF}" destId="{A64E91DE-0520-4073-B5A6-E22D4BA99531}" srcOrd="1" destOrd="0" presId="urn:microsoft.com/office/officeart/2005/8/layout/orgChart1"/>
    <dgm:cxn modelId="{B777D91E-BD8C-4633-B441-E2A6F1163A19}" srcId="{E09673FA-0BAD-47E9-AA5C-92876AE71F69}" destId="{3192C8B9-5972-4B3A-9869-D3413047F0BF}" srcOrd="0" destOrd="0" parTransId="{04244602-AE1F-4113-A031-AA4E384A214B}" sibTransId="{6B02493D-322F-4128-9C4B-8E8D356C78E1}"/>
    <dgm:cxn modelId="{E033D6FA-6B33-421E-883B-C7F2F85809C4}" type="presOf" srcId="{CFDA9C9F-9289-4568-AEFD-B0AAA73B41DF}" destId="{C277E6E1-7541-4D38-A32B-85573A287029}" srcOrd="0" destOrd="0" presId="urn:microsoft.com/office/officeart/2005/8/layout/orgChart1"/>
    <dgm:cxn modelId="{1D0890F6-5943-4D73-B2C8-497A01D79968}" srcId="{3192C8B9-5972-4B3A-9869-D3413047F0BF}" destId="{AE6F58D1-7457-4354-806F-1225BE6A5876}" srcOrd="2" destOrd="0" parTransId="{87F401D8-B3D3-41A6-8C16-F723FC02764D}" sibTransId="{A335D6E8-5A4B-40CD-85AD-308EF99538A7}"/>
    <dgm:cxn modelId="{A3FBD2AA-CFB4-4084-AEE9-D58D00511E98}" type="presOf" srcId="{E09673FA-0BAD-47E9-AA5C-92876AE71F69}" destId="{B3C25A93-F816-4AE8-99C6-CFE02EF3C372}" srcOrd="0" destOrd="0" presId="urn:microsoft.com/office/officeart/2005/8/layout/orgChart1"/>
    <dgm:cxn modelId="{ECEEEA9F-3AF0-44FD-AA55-5E0246A35505}" type="presOf" srcId="{00384BA5-8B74-4708-B951-E6A4F858889A}" destId="{F1F446C7-280F-4B34-A90F-A9B2ECA458DC}" srcOrd="1" destOrd="0" presId="urn:microsoft.com/office/officeart/2005/8/layout/orgChart1"/>
    <dgm:cxn modelId="{7D111A8F-4CB3-4B06-AAAB-4636EBB3B539}" srcId="{3192C8B9-5972-4B3A-9869-D3413047F0BF}" destId="{067CCAFD-D756-455E-A724-42D7CFC456BA}" srcOrd="0" destOrd="0" parTransId="{08D1DFF8-CAF8-4C78-9EEC-BDF6C43FF4BF}" sibTransId="{AF334878-32DD-48B8-9DBA-2E43BF14FD8B}"/>
    <dgm:cxn modelId="{E783EE01-EB2B-48B5-AF2E-069B5D775031}" type="presOf" srcId="{AE6F58D1-7457-4354-806F-1225BE6A5876}" destId="{08F2B7B9-C2F3-4201-BFBD-0B64A3052FCD}" srcOrd="1" destOrd="0" presId="urn:microsoft.com/office/officeart/2005/8/layout/orgChart1"/>
    <dgm:cxn modelId="{2A0A862B-E0A1-4535-9BC4-C4F8991269D9}" type="presOf" srcId="{3192C8B9-5972-4B3A-9869-D3413047F0BF}" destId="{118BCDFF-5EFC-4D88-9839-B8F3186BDB4D}" srcOrd="0" destOrd="0" presId="urn:microsoft.com/office/officeart/2005/8/layout/orgChart1"/>
    <dgm:cxn modelId="{59D9B46F-1897-41EE-ACCD-FDFB09876167}" type="presOf" srcId="{AE6F58D1-7457-4354-806F-1225BE6A5876}" destId="{4BDEF49A-A8D4-4B63-B41F-D622BE30F352}" srcOrd="0" destOrd="0" presId="urn:microsoft.com/office/officeart/2005/8/layout/orgChart1"/>
    <dgm:cxn modelId="{6966EB1A-9E67-40F7-A0DB-E693B82DB1A6}" type="presOf" srcId="{067CCAFD-D756-455E-A724-42D7CFC456BA}" destId="{8350C627-E872-4CE9-BE8C-99CF544D3037}" srcOrd="1" destOrd="0" presId="urn:microsoft.com/office/officeart/2005/8/layout/orgChart1"/>
    <dgm:cxn modelId="{CB860F3A-7701-455E-A684-C3EBD4507132}" type="presOf" srcId="{00384BA5-8B74-4708-B951-E6A4F858889A}" destId="{F3658B95-AEB8-467B-9C56-1CAA785FF4CA}" srcOrd="0" destOrd="0" presId="urn:microsoft.com/office/officeart/2005/8/layout/orgChart1"/>
    <dgm:cxn modelId="{1221CF17-8302-4802-9215-92D8E3B4A0B0}" type="presOf" srcId="{87F401D8-B3D3-41A6-8C16-F723FC02764D}" destId="{42BB48C2-DA8D-407D-A45A-A07EA5F1995B}" srcOrd="0" destOrd="0" presId="urn:microsoft.com/office/officeart/2005/8/layout/orgChart1"/>
    <dgm:cxn modelId="{24BD2A77-A609-4C44-955D-D4CDEE0B45F8}" type="presOf" srcId="{067CCAFD-D756-455E-A724-42D7CFC456BA}" destId="{70646540-14D7-4D51-A2A1-CDA9F5519F98}" srcOrd="0" destOrd="0" presId="urn:microsoft.com/office/officeart/2005/8/layout/orgChart1"/>
    <dgm:cxn modelId="{58F834D9-CACC-4ED0-BBEB-A9E05781A813}" type="presParOf" srcId="{B3C25A93-F816-4AE8-99C6-CFE02EF3C372}" destId="{A93EA87C-64A0-4564-A45D-B8542709651B}" srcOrd="0" destOrd="0" presId="urn:microsoft.com/office/officeart/2005/8/layout/orgChart1"/>
    <dgm:cxn modelId="{117E0257-18BE-4532-93AB-34241B84DEA4}" type="presParOf" srcId="{A93EA87C-64A0-4564-A45D-B8542709651B}" destId="{E8C831E5-4DBD-4F27-8D3E-04B9A0E5CC71}" srcOrd="0" destOrd="0" presId="urn:microsoft.com/office/officeart/2005/8/layout/orgChart1"/>
    <dgm:cxn modelId="{4F5EA415-8E32-4CA5-B1A3-CDB12E62AE3C}" type="presParOf" srcId="{E8C831E5-4DBD-4F27-8D3E-04B9A0E5CC71}" destId="{118BCDFF-5EFC-4D88-9839-B8F3186BDB4D}" srcOrd="0" destOrd="0" presId="urn:microsoft.com/office/officeart/2005/8/layout/orgChart1"/>
    <dgm:cxn modelId="{2ADE1307-88C1-4923-8ED2-517962D9BAEA}" type="presParOf" srcId="{E8C831E5-4DBD-4F27-8D3E-04B9A0E5CC71}" destId="{A64E91DE-0520-4073-B5A6-E22D4BA99531}" srcOrd="1" destOrd="0" presId="urn:microsoft.com/office/officeart/2005/8/layout/orgChart1"/>
    <dgm:cxn modelId="{C95CA801-5D5F-4954-B274-C4EBCB9E73C3}" type="presParOf" srcId="{A93EA87C-64A0-4564-A45D-B8542709651B}" destId="{601D58D1-73CE-4F8A-B1B0-26476BF4399F}" srcOrd="1" destOrd="0" presId="urn:microsoft.com/office/officeart/2005/8/layout/orgChart1"/>
    <dgm:cxn modelId="{FD95FC98-A9A0-4710-BD50-C4F9388C4CCC}" type="presParOf" srcId="{601D58D1-73CE-4F8A-B1B0-26476BF4399F}" destId="{BFE5E2A7-2F7D-4639-B851-E86134D01DD5}" srcOrd="0" destOrd="0" presId="urn:microsoft.com/office/officeart/2005/8/layout/orgChart1"/>
    <dgm:cxn modelId="{ACB06C30-098B-4A3F-9369-1EC9EF9EA184}" type="presParOf" srcId="{601D58D1-73CE-4F8A-B1B0-26476BF4399F}" destId="{5328D0FB-87DA-440A-A22C-568B417CBBE2}" srcOrd="1" destOrd="0" presId="urn:microsoft.com/office/officeart/2005/8/layout/orgChart1"/>
    <dgm:cxn modelId="{9BC110DF-BB49-4FD4-B230-21B28EE6BCF3}" type="presParOf" srcId="{5328D0FB-87DA-440A-A22C-568B417CBBE2}" destId="{4C7DDB1F-FE25-4F97-81F9-9090A1CAE04D}" srcOrd="0" destOrd="0" presId="urn:microsoft.com/office/officeart/2005/8/layout/orgChart1"/>
    <dgm:cxn modelId="{F3C36B1D-A36E-4C3A-B1C9-43DAFC7128E1}" type="presParOf" srcId="{4C7DDB1F-FE25-4F97-81F9-9090A1CAE04D}" destId="{70646540-14D7-4D51-A2A1-CDA9F5519F98}" srcOrd="0" destOrd="0" presId="urn:microsoft.com/office/officeart/2005/8/layout/orgChart1"/>
    <dgm:cxn modelId="{011330E8-BE4B-4D84-B7FC-0295556DE0F8}" type="presParOf" srcId="{4C7DDB1F-FE25-4F97-81F9-9090A1CAE04D}" destId="{8350C627-E872-4CE9-BE8C-99CF544D3037}" srcOrd="1" destOrd="0" presId="urn:microsoft.com/office/officeart/2005/8/layout/orgChart1"/>
    <dgm:cxn modelId="{1F21A424-951B-4AE5-95D3-0C6F838D65DE}" type="presParOf" srcId="{5328D0FB-87DA-440A-A22C-568B417CBBE2}" destId="{71A0DB0F-0150-4081-A81D-69A4287A3C94}" srcOrd="1" destOrd="0" presId="urn:microsoft.com/office/officeart/2005/8/layout/orgChart1"/>
    <dgm:cxn modelId="{B8397E86-B616-4F9F-8610-7D1B24FB7EE6}" type="presParOf" srcId="{5328D0FB-87DA-440A-A22C-568B417CBBE2}" destId="{0AE1ECBF-30AF-4E73-9898-25CBEDB58937}" srcOrd="2" destOrd="0" presId="urn:microsoft.com/office/officeart/2005/8/layout/orgChart1"/>
    <dgm:cxn modelId="{BEBD13FE-EB99-4AAB-8CFB-3A4C7A2EF5C5}" type="presParOf" srcId="{601D58D1-73CE-4F8A-B1B0-26476BF4399F}" destId="{C277E6E1-7541-4D38-A32B-85573A287029}" srcOrd="2" destOrd="0" presId="urn:microsoft.com/office/officeart/2005/8/layout/orgChart1"/>
    <dgm:cxn modelId="{EBAFED70-5CEB-4240-8615-A2F65F674CAE}" type="presParOf" srcId="{601D58D1-73CE-4F8A-B1B0-26476BF4399F}" destId="{7336C04A-6BA5-4FFF-8C8F-D23EC1545AF6}" srcOrd="3" destOrd="0" presId="urn:microsoft.com/office/officeart/2005/8/layout/orgChart1"/>
    <dgm:cxn modelId="{DA8E534E-1766-4489-89BA-8726A14822F3}" type="presParOf" srcId="{7336C04A-6BA5-4FFF-8C8F-D23EC1545AF6}" destId="{F40C9562-9A57-450B-81DA-F0517EEC4543}" srcOrd="0" destOrd="0" presId="urn:microsoft.com/office/officeart/2005/8/layout/orgChart1"/>
    <dgm:cxn modelId="{46834BA5-D8FB-48D5-BCF2-E1EC8168A4CE}" type="presParOf" srcId="{F40C9562-9A57-450B-81DA-F0517EEC4543}" destId="{F3658B95-AEB8-467B-9C56-1CAA785FF4CA}" srcOrd="0" destOrd="0" presId="urn:microsoft.com/office/officeart/2005/8/layout/orgChart1"/>
    <dgm:cxn modelId="{71159FB8-D2EB-49B1-8E82-B2A518FB5869}" type="presParOf" srcId="{F40C9562-9A57-450B-81DA-F0517EEC4543}" destId="{F1F446C7-280F-4B34-A90F-A9B2ECA458DC}" srcOrd="1" destOrd="0" presId="urn:microsoft.com/office/officeart/2005/8/layout/orgChart1"/>
    <dgm:cxn modelId="{0FE9EA70-EE78-460F-BE9D-F2A952A8540F}" type="presParOf" srcId="{7336C04A-6BA5-4FFF-8C8F-D23EC1545AF6}" destId="{EC5F995D-2BB0-4C91-8F86-38D7D970F6BE}" srcOrd="1" destOrd="0" presId="urn:microsoft.com/office/officeart/2005/8/layout/orgChart1"/>
    <dgm:cxn modelId="{A2F6D6F4-EBC8-43CE-8968-41A2A50169AE}" type="presParOf" srcId="{7336C04A-6BA5-4FFF-8C8F-D23EC1545AF6}" destId="{28DD5BF0-FCA8-4AA3-A92A-71D041C5DEEA}" srcOrd="2" destOrd="0" presId="urn:microsoft.com/office/officeart/2005/8/layout/orgChart1"/>
    <dgm:cxn modelId="{604AF65B-0828-426D-8C2C-47FC05FF3385}" type="presParOf" srcId="{601D58D1-73CE-4F8A-B1B0-26476BF4399F}" destId="{42BB48C2-DA8D-407D-A45A-A07EA5F1995B}" srcOrd="4" destOrd="0" presId="urn:microsoft.com/office/officeart/2005/8/layout/orgChart1"/>
    <dgm:cxn modelId="{13A055AC-8335-45D9-A5E5-75C7E857A97E}" type="presParOf" srcId="{601D58D1-73CE-4F8A-B1B0-26476BF4399F}" destId="{9509ABB1-EFAC-4BB0-9D73-6C717DC3AF39}" srcOrd="5" destOrd="0" presId="urn:microsoft.com/office/officeart/2005/8/layout/orgChart1"/>
    <dgm:cxn modelId="{0684CEAA-9AB8-41BD-BCB1-9CAFCDBED8EF}" type="presParOf" srcId="{9509ABB1-EFAC-4BB0-9D73-6C717DC3AF39}" destId="{73892D2E-2521-4008-99CC-F0D215E3B2D7}" srcOrd="0" destOrd="0" presId="urn:microsoft.com/office/officeart/2005/8/layout/orgChart1"/>
    <dgm:cxn modelId="{FB3C2762-D47E-43B7-827C-D243BA26A8ED}" type="presParOf" srcId="{73892D2E-2521-4008-99CC-F0D215E3B2D7}" destId="{4BDEF49A-A8D4-4B63-B41F-D622BE30F352}" srcOrd="0" destOrd="0" presId="urn:microsoft.com/office/officeart/2005/8/layout/orgChart1"/>
    <dgm:cxn modelId="{46ABE387-094D-4A54-8E03-AFDE3ECC8504}" type="presParOf" srcId="{73892D2E-2521-4008-99CC-F0D215E3B2D7}" destId="{08F2B7B9-C2F3-4201-BFBD-0B64A3052FCD}" srcOrd="1" destOrd="0" presId="urn:microsoft.com/office/officeart/2005/8/layout/orgChart1"/>
    <dgm:cxn modelId="{DCD87C14-5FED-42F9-9468-E1852C90C612}" type="presParOf" srcId="{9509ABB1-EFAC-4BB0-9D73-6C717DC3AF39}" destId="{143769AD-7334-4F68-9D26-C40B7C0ED0A1}" srcOrd="1" destOrd="0" presId="urn:microsoft.com/office/officeart/2005/8/layout/orgChart1"/>
    <dgm:cxn modelId="{4D3E4D11-7FAF-47B1-A8E6-3213AE06E1C8}" type="presParOf" srcId="{9509ABB1-EFAC-4BB0-9D73-6C717DC3AF39}" destId="{0C7EA892-047B-4C29-B7EC-FEAC7BC5B428}" srcOrd="2" destOrd="0" presId="urn:microsoft.com/office/officeart/2005/8/layout/orgChart1"/>
    <dgm:cxn modelId="{BA43CD33-B70B-4308-A394-8AE49EC7BEB3}" type="presParOf" srcId="{A93EA87C-64A0-4564-A45D-B8542709651B}" destId="{5A9C6B6E-E09C-45FE-A35A-DBE785CED87E}" srcOrd="2" destOrd="0" presId="urn:microsoft.com/office/officeart/2005/8/layout/orgChart1"/>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2BB48C2-DA8D-407D-A45A-A07EA5F1995B}">
      <dsp:nvSpPr>
        <dsp:cNvPr id="0" name=""/>
        <dsp:cNvSpPr/>
      </dsp:nvSpPr>
      <dsp:spPr>
        <a:xfrm>
          <a:off x="2743200" y="1431780"/>
          <a:ext cx="1940834" cy="336838"/>
        </a:xfrm>
        <a:custGeom>
          <a:avLst/>
          <a:gdLst/>
          <a:ahLst/>
          <a:cxnLst/>
          <a:rect l="0" t="0" r="0" b="0"/>
          <a:pathLst>
            <a:path>
              <a:moveTo>
                <a:pt x="0" y="0"/>
              </a:moveTo>
              <a:lnTo>
                <a:pt x="0" y="168419"/>
              </a:lnTo>
              <a:lnTo>
                <a:pt x="1940834" y="168419"/>
              </a:lnTo>
              <a:lnTo>
                <a:pt x="1940834" y="3368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277E6E1-7541-4D38-A32B-85573A287029}">
      <dsp:nvSpPr>
        <dsp:cNvPr id="0" name=""/>
        <dsp:cNvSpPr/>
      </dsp:nvSpPr>
      <dsp:spPr>
        <a:xfrm>
          <a:off x="2697479" y="1431780"/>
          <a:ext cx="91440" cy="336838"/>
        </a:xfrm>
        <a:custGeom>
          <a:avLst/>
          <a:gdLst/>
          <a:ahLst/>
          <a:cxnLst/>
          <a:rect l="0" t="0" r="0" b="0"/>
          <a:pathLst>
            <a:path>
              <a:moveTo>
                <a:pt x="45720" y="0"/>
              </a:moveTo>
              <a:lnTo>
                <a:pt x="45720" y="3368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FE5E2A7-2F7D-4639-B851-E86134D01DD5}">
      <dsp:nvSpPr>
        <dsp:cNvPr id="0" name=""/>
        <dsp:cNvSpPr/>
      </dsp:nvSpPr>
      <dsp:spPr>
        <a:xfrm>
          <a:off x="802365" y="1431780"/>
          <a:ext cx="1940834" cy="336838"/>
        </a:xfrm>
        <a:custGeom>
          <a:avLst/>
          <a:gdLst/>
          <a:ahLst/>
          <a:cxnLst/>
          <a:rect l="0" t="0" r="0" b="0"/>
          <a:pathLst>
            <a:path>
              <a:moveTo>
                <a:pt x="1940834" y="0"/>
              </a:moveTo>
              <a:lnTo>
                <a:pt x="1940834" y="168419"/>
              </a:lnTo>
              <a:lnTo>
                <a:pt x="0" y="168419"/>
              </a:lnTo>
              <a:lnTo>
                <a:pt x="0" y="3368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18BCDFF-5EFC-4D88-9839-B8F3186BDB4D}">
      <dsp:nvSpPr>
        <dsp:cNvPr id="0" name=""/>
        <dsp:cNvSpPr/>
      </dsp:nvSpPr>
      <dsp:spPr>
        <a:xfrm>
          <a:off x="1941202" y="629782"/>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Γιώργος- Παρασκευή</a:t>
          </a:r>
        </a:p>
      </dsp:txBody>
      <dsp:txXfrm>
        <a:off x="1941202" y="629782"/>
        <a:ext cx="1603995" cy="801997"/>
      </dsp:txXfrm>
    </dsp:sp>
    <dsp:sp modelId="{70646540-14D7-4D51-A2A1-CDA9F5519F98}">
      <dsp:nvSpPr>
        <dsp:cNvPr id="0" name=""/>
        <dsp:cNvSpPr/>
      </dsp:nvSpPr>
      <dsp:spPr>
        <a:xfrm>
          <a:off x="368" y="1768619"/>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Γιάννης</a:t>
          </a:r>
        </a:p>
      </dsp:txBody>
      <dsp:txXfrm>
        <a:off x="368" y="1768619"/>
        <a:ext cx="1603995" cy="801997"/>
      </dsp:txXfrm>
    </dsp:sp>
    <dsp:sp modelId="{F3658B95-AEB8-467B-9C56-1CAA785FF4CA}">
      <dsp:nvSpPr>
        <dsp:cNvPr id="0" name=""/>
        <dsp:cNvSpPr/>
      </dsp:nvSpPr>
      <dsp:spPr>
        <a:xfrm>
          <a:off x="1941202" y="1768619"/>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Κατερίνα</a:t>
          </a:r>
        </a:p>
      </dsp:txBody>
      <dsp:txXfrm>
        <a:off x="1941202" y="1768619"/>
        <a:ext cx="1603995" cy="801997"/>
      </dsp:txXfrm>
    </dsp:sp>
    <dsp:sp modelId="{4BDEF49A-A8D4-4B63-B41F-D622BE30F352}">
      <dsp:nvSpPr>
        <dsp:cNvPr id="0" name=""/>
        <dsp:cNvSpPr/>
      </dsp:nvSpPr>
      <dsp:spPr>
        <a:xfrm>
          <a:off x="3882036" y="1768619"/>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l-GR" sz="2500" kern="1200"/>
            <a:t>Στέλλα</a:t>
          </a:r>
        </a:p>
      </dsp:txBody>
      <dsp:txXfrm>
        <a:off x="3882036" y="1768619"/>
        <a:ext cx="1603995" cy="80199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egoe Script">
    <w:panose1 w:val="030B0504020000000003"/>
    <w:charset w:val="A1"/>
    <w:family w:val="script"/>
    <w:pitch w:val="variable"/>
    <w:sig w:usb0="0000028F"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B2E96"/>
    <w:rsid w:val="004554C4"/>
    <w:rsid w:val="00555D73"/>
    <w:rsid w:val="00CB2E9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4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B427EC848414B979FE49CED148037C6">
    <w:name w:val="1B427EC848414B979FE49CED148037C6"/>
    <w:rsid w:val="00CB2E96"/>
  </w:style>
  <w:style w:type="paragraph" w:customStyle="1" w:styleId="C253081D185D40089591FB33655DEBD3">
    <w:name w:val="C253081D185D40089591FB33655DEBD3"/>
    <w:rsid w:val="00CB2E96"/>
  </w:style>
  <w:style w:type="paragraph" w:customStyle="1" w:styleId="C06C9F8F21E24D4B9ADA843921E55149">
    <w:name w:val="C06C9F8F21E24D4B9ADA843921E55149"/>
    <w:rsid w:val="00CB2E96"/>
  </w:style>
  <w:style w:type="paragraph" w:customStyle="1" w:styleId="36F9FAF2D2E8458883B48C8989FFB981">
    <w:name w:val="36F9FAF2D2E8458883B48C8989FFB981"/>
    <w:rsid w:val="00CB2E96"/>
  </w:style>
  <w:style w:type="paragraph" w:customStyle="1" w:styleId="97DE562BCA94437AB0DF3AA0B39A3429">
    <w:name w:val="97DE562BCA94437AB0DF3AA0B39A3429"/>
    <w:rsid w:val="00CB2E96"/>
  </w:style>
  <w:style w:type="paragraph" w:customStyle="1" w:styleId="DE3D60F66E914DD09FF2119C8922A3CD">
    <w:name w:val="DE3D60F66E914DD09FF2119C8922A3CD"/>
    <w:rsid w:val="00CB2E96"/>
  </w:style>
  <w:style w:type="paragraph" w:customStyle="1" w:styleId="77EE7AC61FB04B1CBB11BE650C5F0183">
    <w:name w:val="77EE7AC61FB04B1CBB11BE650C5F0183"/>
    <w:rsid w:val="00CB2E96"/>
  </w:style>
  <w:style w:type="paragraph" w:customStyle="1" w:styleId="15EEADC666284EDFAC60A0C351B566A7">
    <w:name w:val="15EEADC666284EDFAC60A0C351B566A7"/>
    <w:rsid w:val="004554C4"/>
  </w:style>
  <w:style w:type="paragraph" w:customStyle="1" w:styleId="9FD869FDB0D84D9FA52D9479D324C631">
    <w:name w:val="9FD869FDB0D84D9FA52D9479D324C631"/>
    <w:rsid w:val="004554C4"/>
  </w:style>
  <w:style w:type="paragraph" w:customStyle="1" w:styleId="0525EFB14E7047AAA840EAEA778AC3D4">
    <w:name w:val="0525EFB14E7047AAA840EAEA778AC3D4"/>
    <w:rsid w:val="004554C4"/>
  </w:style>
  <w:style w:type="paragraph" w:customStyle="1" w:styleId="186FBAC7CA99464DBDFA57110FF3B6AB">
    <w:name w:val="186FBAC7CA99464DBDFA57110FF3B6AB"/>
    <w:rsid w:val="004554C4"/>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6134AB-E754-4A08-A1B2-A429DD825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8</Pages>
  <Words>2311</Words>
  <Characters>12483</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Πληροφορική</vt:lpstr>
    </vt:vector>
  </TitlesOfParts>
  <Company/>
  <LinksUpToDate>false</LinksUpToDate>
  <CharactersWithSpaces>14765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Πληροφορική</dc:title>
  <dc:creator>Στυλιανή</dc:creator>
  <cp:lastModifiedBy>Anna</cp:lastModifiedBy>
  <cp:revision>29</cp:revision>
  <dcterms:created xsi:type="dcterms:W3CDTF">2018-03-21T09:37:00Z</dcterms:created>
  <dcterms:modified xsi:type="dcterms:W3CDTF">2018-03-26T18:45:00Z</dcterms:modified>
</cp:coreProperties>
</file>